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5DE71736" w14:textId="4C0A04B1" w:rsidR="00B55B7A" w:rsidRPr="008B67F8" w:rsidRDefault="00B55B7A" w:rsidP="00B55B7A">
          <w:pPr>
            <w:jc w:val="center"/>
            <w:rPr>
              <w:rFonts w:ascii="Calibri Light" w:hAnsi="Calibri Light"/>
              <w:sz w:val="40"/>
              <w:szCs w:val="40"/>
            </w:rPr>
          </w:pPr>
          <w:r w:rsidRPr="008B67F8">
            <w:rPr>
              <w:rFonts w:ascii="Calibri Light" w:hAnsi="Calibri Light"/>
              <w:sz w:val="40"/>
              <w:szCs w:val="40"/>
            </w:rPr>
            <w:t>Sebehodnotící zpráva pro akreditaci magisterského studijního programu</w:t>
          </w:r>
        </w:p>
        <w:p w14:paraId="3762DD22" w14:textId="77777777" w:rsidR="00B55B7A" w:rsidRPr="008B67F8" w:rsidRDefault="00B55B7A" w:rsidP="00B55B7A">
          <w:pPr>
            <w:jc w:val="center"/>
            <w:rPr>
              <w:rFonts w:ascii="Calibri Light" w:hAnsi="Calibri Light"/>
              <w:sz w:val="40"/>
              <w:szCs w:val="40"/>
            </w:rPr>
          </w:pPr>
        </w:p>
        <w:p w14:paraId="111401F2" w14:textId="01B0489B" w:rsidR="00B55B7A" w:rsidRPr="008B67F8" w:rsidRDefault="00B556F0" w:rsidP="00B55B7A">
          <w:pPr>
            <w:jc w:val="center"/>
            <w:rPr>
              <w:rFonts w:ascii="Calibri Light" w:hAnsi="Calibri Light"/>
              <w:b/>
              <w:sz w:val="40"/>
              <w:szCs w:val="40"/>
            </w:rPr>
          </w:pPr>
          <w:r>
            <w:rPr>
              <w:rFonts w:ascii="Calibri Light" w:hAnsi="Calibri Light"/>
              <w:b/>
              <w:sz w:val="40"/>
              <w:szCs w:val="40"/>
            </w:rPr>
            <w:t>Výrobní inženýrství</w:t>
          </w:r>
        </w:p>
        <w:p w14:paraId="2EFBE651"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3557D8D2" w:rsidR="00A867F4" w:rsidRDefault="00B556F0"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4</w:t>
          </w:r>
          <w:r w:rsidR="00B55B7A" w:rsidRPr="008B67F8">
            <w:rPr>
              <w:rFonts w:ascii="Calibri Light" w:eastAsiaTheme="minorEastAsia" w:hAnsi="Calibri Light" w:cstheme="minorBidi"/>
              <w:sz w:val="36"/>
              <w:szCs w:val="36"/>
              <w:lang w:eastAsia="cs-CZ"/>
            </w:rPr>
            <w:t>. 1. 2018</w:t>
          </w:r>
          <w:r w:rsidR="00B55B7A">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Default="000B2026" w:rsidP="003F1603">
      <w:pPr>
        <w:spacing w:after="0"/>
        <w:jc w:val="center"/>
        <w:rPr>
          <w:rFonts w:ascii="Calibri Light" w:hAnsi="Calibri Light" w:cs="Times New Roman"/>
          <w:b/>
          <w:sz w:val="32"/>
          <w:szCs w:val="32"/>
        </w:rPr>
      </w:pPr>
    </w:p>
    <w:p w14:paraId="4488A117" w14:textId="7EA40275"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652CFE8D"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C44653">
        <w:rPr>
          <w:rStyle w:val="Znakapoznpodarou"/>
          <w:color w:val="000000" w:themeColor="text1"/>
          <w:sz w:val="22"/>
          <w:szCs w:val="22"/>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15FBD53A"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C64F4A" w:rsidRPr="00C44653">
        <w:rPr>
          <w:rFonts w:ascii="Calibri Light" w:hAnsi="Calibri Light"/>
          <w:color w:val="000000" w:themeColor="text1"/>
        </w:rPr>
        <w:t xml:space="preserve">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lastRenderedPageBreak/>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04CD4F6F"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1853A13F" w:rsidR="004C7D03" w:rsidRPr="00A03D9E" w:rsidRDefault="00373E95" w:rsidP="00373E95">
      <w:p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 xml:space="preserve">UTB </w:t>
      </w:r>
      <w:r w:rsidR="00A75026" w:rsidRPr="00A03D9E">
        <w:rPr>
          <w:rFonts w:ascii="Calibri Light" w:hAnsi="Calibri Light"/>
          <w:color w:val="E36C0A" w:themeColor="accent6" w:themeShade="BF"/>
        </w:rPr>
        <w:t xml:space="preserve">ve Zlíně </w:t>
      </w:r>
      <w:r w:rsidR="004C7D03" w:rsidRPr="00A03D9E">
        <w:rPr>
          <w:rFonts w:ascii="Calibri Light" w:hAnsi="Calibri Light"/>
          <w:color w:val="E36C0A" w:themeColor="accent6" w:themeShade="BF"/>
        </w:rPr>
        <w:t xml:space="preserve">má </w:t>
      </w:r>
      <w:del w:id="0" w:author="Michal Staněk" w:date="2018-04-13T16:22:00Z">
        <w:r w:rsidR="00C110FA" w:rsidRPr="00A03D9E" w:rsidDel="00616A19">
          <w:rPr>
            <w:rFonts w:ascii="Calibri Light" w:hAnsi="Calibri Light"/>
            <w:color w:val="E36C0A" w:themeColor="accent6" w:themeShade="BF"/>
          </w:rPr>
          <w:delText xml:space="preserve"> </w:delText>
        </w:r>
        <w:r w:rsidR="004C7D03" w:rsidRPr="00A03D9E" w:rsidDel="00616A19">
          <w:rPr>
            <w:rFonts w:ascii="Calibri Light" w:hAnsi="Calibri Light"/>
            <w:color w:val="E36C0A" w:themeColor="accent6" w:themeShade="BF"/>
          </w:rPr>
          <w:delText xml:space="preserve"> </w:delText>
        </w:r>
      </w:del>
      <w:r w:rsidR="004C7D03" w:rsidRPr="00A03D9E">
        <w:rPr>
          <w:rFonts w:ascii="Calibri Light" w:hAnsi="Calibri Light"/>
          <w:color w:val="E36C0A" w:themeColor="accent6" w:themeShade="BF"/>
        </w:rPr>
        <w:t>sta</w:t>
      </w:r>
      <w:r w:rsidRPr="00A03D9E">
        <w:rPr>
          <w:rFonts w:ascii="Calibri Light" w:hAnsi="Calibri Light"/>
          <w:color w:val="E36C0A" w:themeColor="accent6" w:themeShade="BF"/>
        </w:rPr>
        <w:t>no</w:t>
      </w:r>
      <w:r w:rsidR="004C7D03" w:rsidRPr="00A03D9E">
        <w:rPr>
          <w:rFonts w:ascii="Calibri Light" w:hAnsi="Calibri Light"/>
          <w:color w:val="E36C0A" w:themeColor="accent6" w:themeShade="BF"/>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46479F60" w14:textId="77777777" w:rsidR="009E517D" w:rsidRPr="00C44653" w:rsidRDefault="2D38A6F6" w:rsidP="00035992">
      <w:pPr>
        <w:pStyle w:val="Nadpis2"/>
      </w:pPr>
      <w:r w:rsidRPr="003A2D99">
        <w:lastRenderedPageBreak/>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mobilitních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mobilitní</w:t>
      </w:r>
      <w:r w:rsidR="0022507B" w:rsidRPr="0022507B">
        <w:rPr>
          <w:rFonts w:ascii="Calibri Light" w:hAnsi="Calibri Light" w:cs="FrutigerCE-Light"/>
          <w:lang w:eastAsia="cs-CZ"/>
        </w:rPr>
        <w:t xml:space="preserve">ch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mimo programových zemí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47CB7A44"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ouladu se směrnicí rektora č. 16/2017</w:t>
      </w:r>
      <w:r w:rsidRPr="0022507B">
        <w:rPr>
          <w:rFonts w:ascii="Calibri Light" w:hAnsi="Calibri Light" w:cs="FrutigerCE-Light"/>
          <w:lang w:eastAsia="cs-CZ"/>
        </w:rPr>
        <w:t xml:space="preserve"> 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C44653" w:rsidRDefault="009E517D" w:rsidP="00155275">
      <w:pPr>
        <w:pStyle w:val="Nadpis3"/>
      </w:pPr>
      <w:r w:rsidRPr="00C44653">
        <w:t>Spolupráce s praxí při uskutečňování studijních programů</w:t>
      </w:r>
    </w:p>
    <w:p w14:paraId="70763DE8"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1.10</w:t>
      </w:r>
    </w:p>
    <w:p w14:paraId="542760D3" w14:textId="1B06E543" w:rsidR="00373E95" w:rsidRPr="000B2026" w:rsidRDefault="2D38A6F6" w:rsidP="2D38A6F6">
      <w:pPr>
        <w:spacing w:before="120" w:after="120"/>
        <w:jc w:val="both"/>
        <w:rPr>
          <w:rFonts w:ascii="Calibri Light" w:hAnsi="Calibri Light"/>
        </w:rPr>
      </w:pPr>
      <w:r w:rsidRPr="000B2026">
        <w:rPr>
          <w:rFonts w:ascii="Calibri Light" w:hAnsi="Calibri Light"/>
        </w:rPr>
        <w:t xml:space="preserve">UTB </w:t>
      </w:r>
      <w:r w:rsidR="00A75026" w:rsidRPr="000B2026">
        <w:rPr>
          <w:rFonts w:ascii="Calibri Light" w:hAnsi="Calibri Light"/>
        </w:rPr>
        <w:t xml:space="preserve">ve Zlíně </w:t>
      </w:r>
      <w:r w:rsidR="00A03D9E" w:rsidRPr="000B2026">
        <w:rPr>
          <w:rFonts w:ascii="Calibri Light" w:hAnsi="Calibri Light"/>
        </w:rPr>
        <w:t>dlouhodobě rozvíjí spolupráce</w:t>
      </w:r>
      <w:r w:rsidRPr="000B2026">
        <w:rPr>
          <w:rFonts w:ascii="Calibri Light" w:hAnsi="Calibri Light"/>
        </w:rPr>
        <w:t xml:space="preserve"> s praxí s přihlédnutím k typům a případným profilům studijních programů; jde zejména o praktickou výuku, zadávání </w:t>
      </w:r>
      <w:r w:rsidR="00C110FA" w:rsidRPr="000B2026">
        <w:rPr>
          <w:rFonts w:ascii="Calibri Light" w:hAnsi="Calibri Light"/>
        </w:rPr>
        <w:t xml:space="preserve">kvalifikačních a </w:t>
      </w:r>
      <w:r w:rsidRPr="000B2026">
        <w:rPr>
          <w:rFonts w:ascii="Calibri Light" w:hAnsi="Calibri Light"/>
        </w:rPr>
        <w:t>rigorózních prací, přiznávání stipendií a zapojování odborníků z praxe do vzdělávacího procesu.</w:t>
      </w:r>
    </w:p>
    <w:p w14:paraId="28B96AE6" w14:textId="77777777" w:rsidR="00373E95" w:rsidRPr="00C44653" w:rsidRDefault="00373E95" w:rsidP="000855AE">
      <w:pPr>
        <w:spacing w:before="120" w:after="120"/>
        <w:rPr>
          <w:rFonts w:ascii="Calibri Light" w:hAnsi="Calibri Light"/>
        </w:rPr>
      </w:pPr>
    </w:p>
    <w:p w14:paraId="1E221469" w14:textId="77777777" w:rsidR="009E517D" w:rsidRPr="00C44653" w:rsidRDefault="009E517D" w:rsidP="00155275">
      <w:pPr>
        <w:pStyle w:val="Nadpis3"/>
      </w:pPr>
      <w:r w:rsidRPr="00C44653">
        <w:t xml:space="preserve">Spolupráce s praxí při tvorbě studijních programů </w:t>
      </w:r>
    </w:p>
    <w:p w14:paraId="36619A05"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1.11</w:t>
      </w:r>
    </w:p>
    <w:p w14:paraId="5B43A856" w14:textId="1ED3A240" w:rsidR="00373E95" w:rsidRPr="000B2026" w:rsidRDefault="2D38A6F6" w:rsidP="2D38A6F6">
      <w:pPr>
        <w:spacing w:before="120" w:after="120"/>
        <w:jc w:val="both"/>
        <w:rPr>
          <w:rFonts w:ascii="Calibri Light" w:hAnsi="Calibri Light"/>
        </w:rPr>
      </w:pPr>
      <w:r w:rsidRPr="000B2026">
        <w:rPr>
          <w:rFonts w:ascii="Calibri Light" w:hAnsi="Calibri Light"/>
        </w:rPr>
        <w:t xml:space="preserve">UTB </w:t>
      </w:r>
      <w:r w:rsidR="00A75026" w:rsidRPr="000B2026">
        <w:rPr>
          <w:rFonts w:ascii="Calibri Light" w:hAnsi="Calibri Light"/>
        </w:rPr>
        <w:t xml:space="preserve">ve Zlíně </w:t>
      </w:r>
      <w:r w:rsidRPr="000B2026">
        <w:rPr>
          <w:rFonts w:ascii="Calibri Light" w:hAnsi="Calibri Light"/>
        </w:rPr>
        <w:t>komunikuje s profesními komorami, oborovými sdruženími, organizacemi zaměstnavatelů nebo dalšími odborníky z praxe a zjišťuje jejich očekávání a požadavky na absolventy studijních programů.</w:t>
      </w:r>
    </w:p>
    <w:p w14:paraId="3804465F" w14:textId="7FE1E212" w:rsidR="003A2D99" w:rsidRDefault="003A2D99" w:rsidP="003A2D99">
      <w:pPr>
        <w:spacing w:before="120" w:after="120"/>
        <w:rPr>
          <w:rFonts w:ascii="Calibri Light" w:hAnsi="Calibri Light"/>
        </w:rPr>
      </w:pPr>
    </w:p>
    <w:p w14:paraId="17AAD4B0" w14:textId="1D7A8852" w:rsidR="003A2D99" w:rsidRDefault="003A2D99" w:rsidP="003A2D99">
      <w:pPr>
        <w:spacing w:before="120" w:after="120"/>
        <w:rPr>
          <w:rFonts w:ascii="Calibri Light" w:hAnsi="Calibri Light"/>
        </w:rPr>
      </w:pPr>
    </w:p>
    <w:p w14:paraId="00CC6618" w14:textId="77777777" w:rsidR="000B2026" w:rsidRPr="003A2D99" w:rsidRDefault="000B2026" w:rsidP="003A2D99">
      <w:pPr>
        <w:spacing w:before="120" w:after="120"/>
        <w:rPr>
          <w:rFonts w:ascii="Calibri Light" w:hAnsi="Calibri Light"/>
        </w:rPr>
      </w:pPr>
    </w:p>
    <w:p w14:paraId="622FB769" w14:textId="77777777" w:rsidR="009E517D" w:rsidRPr="00C44653" w:rsidRDefault="2D38A6F6" w:rsidP="00035992">
      <w:pPr>
        <w:pStyle w:val="Nadpis2"/>
      </w:pPr>
      <w:r w:rsidRPr="003A2D99">
        <w:lastRenderedPageBreak/>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77777777" w:rsidR="00C44653" w:rsidRPr="00C44653" w:rsidRDefault="00C44653" w:rsidP="00C44653">
      <w:pPr>
        <w:jc w:val="both"/>
        <w:rPr>
          <w:rFonts w:ascii="Calibri Light" w:hAnsi="Calibri Light"/>
        </w:rPr>
      </w:pPr>
      <w:r w:rsidRPr="00C44653">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71B9D217"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3F384EF4" w14:textId="341C9805"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a </w:t>
      </w:r>
      <w:r w:rsidR="00802C11" w:rsidRPr="00A03D9E">
        <w:rPr>
          <w:rFonts w:ascii="Calibri Light" w:eastAsia="Times New Roman" w:hAnsi="Calibri Light"/>
        </w:rPr>
        <w:t>přesným 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7F03707F"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které bylo pro tuto činnost specializovaně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1D75356" w14:textId="386AD722" w:rsidR="00A75026" w:rsidRPr="00C44653" w:rsidRDefault="2D38A6F6" w:rsidP="000B2026">
      <w:pPr>
        <w:spacing w:before="120" w:after="120"/>
        <w:jc w:val="both"/>
        <w:rPr>
          <w:rFonts w:ascii="Calibri Light" w:hAnsi="Calibri Light"/>
        </w:rPr>
      </w:pPr>
      <w:r w:rsidRPr="00C44653">
        <w:rPr>
          <w:rFonts w:ascii="Calibri Light" w:hAnsi="Calibri Light"/>
        </w:rPr>
        <w:t xml:space="preserve">UTB disponuje moderním a rozsáhlým systémem elektronických zdrojů určených ke vzdělávací a tvůrčí činnosti, stejně jako odpovídajícími knihovními službami. Všechny služby knihoven a elektronické </w:t>
      </w:r>
      <w:r w:rsidRPr="00C44653">
        <w:rPr>
          <w:rFonts w:ascii="Calibri Light" w:hAnsi="Calibri Light"/>
        </w:rPr>
        <w:lastRenderedPageBreak/>
        <w:t>zdroje pro výuku jsou s přihlédnutím k typu a případnému profilu studijního programu dostatečné a dostupné studentům a akademickým pracovníkům.</w:t>
      </w: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C44653" w:rsidRDefault="2D38A6F6" w:rsidP="2D38A6F6">
      <w:pPr>
        <w:jc w:val="both"/>
        <w:rPr>
          <w:rFonts w:ascii="Calibri Light" w:hAnsi="Calibri Light"/>
        </w:rPr>
      </w:pPr>
      <w:r w:rsidRPr="00C44653">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C44653" w:rsidRDefault="2D38A6F6" w:rsidP="2D38A6F6">
      <w:pPr>
        <w:jc w:val="both"/>
        <w:rPr>
          <w:rFonts w:ascii="Calibri Light" w:hAnsi="Calibri Light"/>
        </w:rPr>
      </w:pPr>
      <w:r w:rsidRPr="00C44653">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7BC6CEE6"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C44653">
        <w:rPr>
          <w:rFonts w:ascii="Calibri Light" w:hAnsi="Calibri Light"/>
          <w:color w:val="00B050"/>
        </w:rPr>
        <w:t>n</w:t>
      </w:r>
      <w:r w:rsidRPr="00C44653">
        <w:rPr>
          <w:rFonts w:ascii="Calibri Light" w:hAnsi="Calibri Light"/>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repozitář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lastRenderedPageBreak/>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Citační databáze Web of Science a Scopus</w:t>
      </w:r>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kolekce elektronických časopisů Elsevier ScienceDirect, Wiley Online Library, SpringerLink</w:t>
      </w:r>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plnotextové databáze Ebsco a ProQuest</w:t>
      </w:r>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18F4AC17"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Akademickou poradna 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studenty</w:t>
      </w:r>
      <w:r w:rsidRPr="00D016F2">
        <w:rPr>
          <w:rFonts w:ascii="Calibri Light" w:hAnsi="Calibri Light"/>
        </w:rPr>
        <w:t xml:space="preserve"> se specifickými potřebami</w:t>
      </w:r>
      <w:r w:rsidR="00290BED">
        <w:rPr>
          <w:rFonts w:ascii="Calibri Light" w:hAnsi="Calibri Light"/>
        </w:rPr>
        <w:t xml:space="preserve"> (dále jen SVP)</w:t>
      </w:r>
      <w:r w:rsidRPr="00D016F2">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0EE98D70" w:rsidR="00D016F2" w:rsidRPr="00D016F2" w:rsidRDefault="00D016F2" w:rsidP="00D016F2">
      <w:pPr>
        <w:jc w:val="both"/>
        <w:rPr>
          <w:rFonts w:ascii="Calibri Light" w:hAnsi="Calibri Light"/>
        </w:rPr>
      </w:pPr>
      <w:r w:rsidRPr="00D016F2">
        <w:rPr>
          <w:rFonts w:ascii="Calibri Light" w:hAnsi="Calibri Light"/>
        </w:rPr>
        <w:t xml:space="preserve">Nad rámec služeb APO je uchazečům </w:t>
      </w:r>
      <w:r w:rsidR="00290BED">
        <w:rPr>
          <w:rFonts w:ascii="Calibri Light" w:hAnsi="Calibri Light"/>
        </w:rPr>
        <w:t xml:space="preserve">s SPV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 a kompenzační pomůcky (dle individuální potřeby) a asistenční služba.</w:t>
      </w:r>
    </w:p>
    <w:p w14:paraId="1C6D5F58" w14:textId="03A226EA" w:rsidR="00D016F2" w:rsidRPr="00D016F2" w:rsidRDefault="00D016F2" w:rsidP="00D016F2">
      <w:pPr>
        <w:jc w:val="both"/>
        <w:rPr>
          <w:rFonts w:ascii="Calibri Light" w:hAnsi="Calibri Light"/>
        </w:rPr>
      </w:pPr>
      <w:r w:rsidRPr="00D016F2">
        <w:rPr>
          <w:rFonts w:ascii="Calibri Light" w:hAnsi="Calibri Light"/>
        </w:rPr>
        <w:t>V případě studia studentů s</w:t>
      </w:r>
      <w:r w:rsidR="00290BED">
        <w:rPr>
          <w:rFonts w:ascii="Calibri Light" w:hAnsi="Calibri Light"/>
        </w:rPr>
        <w:t xml:space="preserve"> SPV</w:t>
      </w:r>
      <w:r w:rsidRPr="00D016F2">
        <w:rPr>
          <w:rFonts w:ascii="Calibri Light" w:hAnsi="Calibri Light"/>
        </w:rPr>
        <w:t xml:space="preserve"> mohou studenti využívat následujících služeb poskytovaných UTB ve Zlíně: konzultace s APO, </w:t>
      </w:r>
      <w:r w:rsidR="00290BED" w:rsidRPr="00D016F2">
        <w:rPr>
          <w:rFonts w:ascii="Calibri Light" w:hAnsi="Calibri Light"/>
        </w:rPr>
        <w:t>zprac</w:t>
      </w:r>
      <w:r w:rsidR="00290BED">
        <w:rPr>
          <w:rFonts w:ascii="Calibri Light" w:hAnsi="Calibri Light"/>
        </w:rPr>
        <w:t>ování funkční diagnostiky od</w:t>
      </w:r>
      <w:r w:rsidR="00290BED" w:rsidRPr="00D016F2">
        <w:rPr>
          <w:rFonts w:ascii="Calibri Light" w:hAnsi="Calibri Light"/>
        </w:rPr>
        <w:t xml:space="preserve"> </w:t>
      </w:r>
      <w:r w:rsidRPr="00D016F2">
        <w:rPr>
          <w:rFonts w:ascii="Calibri Light" w:hAnsi="Calibri Light"/>
        </w:rPr>
        <w:t>speciální</w:t>
      </w:r>
      <w:r w:rsidR="00290BED">
        <w:rPr>
          <w:rFonts w:ascii="Calibri Light" w:hAnsi="Calibri Light"/>
        </w:rPr>
        <w:t>ho</w:t>
      </w:r>
      <w:r w:rsidRPr="00D016F2">
        <w:rPr>
          <w:rFonts w:ascii="Calibri Light" w:hAnsi="Calibri Light"/>
        </w:rPr>
        <w:t xml:space="preserve"> pedagog</w:t>
      </w:r>
      <w:r w:rsidR="00290BED">
        <w:rPr>
          <w:rFonts w:ascii="Calibri Light" w:hAnsi="Calibri Light"/>
        </w:rPr>
        <w:t>a</w:t>
      </w:r>
      <w:r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SP</w:t>
      </w:r>
      <w:r w:rsidR="00290BED">
        <w:rPr>
          <w:rFonts w:ascii="Calibri Light" w:hAnsi="Calibri Light"/>
        </w:rPr>
        <w:t>V</w:t>
      </w:r>
      <w:r w:rsidRPr="00D016F2">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Pr>
          <w:rFonts w:ascii="Calibri Light" w:hAnsi="Calibri Light"/>
        </w:rPr>
        <w:t>s SPV</w:t>
      </w:r>
      <w:r w:rsidRPr="00D016F2">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799B77BC" w:rsidR="00C14C43" w:rsidRDefault="00D016F2" w:rsidP="00A75026">
      <w:pPr>
        <w:jc w:val="both"/>
        <w:rPr>
          <w:rFonts w:ascii="Calibri Light" w:hAnsi="Calibri Light"/>
          <w:color w:val="000000" w:themeColor="text1"/>
        </w:rPr>
      </w:pPr>
      <w:r w:rsidRPr="00D016F2">
        <w:rPr>
          <w:rFonts w:ascii="Calibri Light" w:hAnsi="Calibri Light"/>
          <w:color w:val="000000" w:themeColor="text1"/>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w:t>
      </w:r>
      <w:r w:rsidRPr="00D016F2">
        <w:rPr>
          <w:rFonts w:ascii="Calibri Light" w:hAnsi="Calibri Light"/>
          <w:color w:val="000000" w:themeColor="text1"/>
        </w:rPr>
        <w:lastRenderedPageBreak/>
        <w:t xml:space="preserve">pro studenty se SVP a metodiky pro intaktní studenty, osvětových a odborných workshopů, dalšího vzdělávání odborného týmu a mnoha dalších aktivit. </w:t>
      </w:r>
    </w:p>
    <w:p w14:paraId="5C4D58E3" w14:textId="77777777" w:rsidR="000B2026" w:rsidRPr="000B2026" w:rsidRDefault="000B2026" w:rsidP="00A75026">
      <w:pPr>
        <w:jc w:val="both"/>
        <w:rPr>
          <w:rFonts w:ascii="Calibri Light" w:hAnsi="Calibri Light"/>
          <w:color w:val="000000" w:themeColor="text1"/>
        </w:rPr>
      </w:pPr>
    </w:p>
    <w:p w14:paraId="177A96CF" w14:textId="77777777" w:rsidR="009E517D" w:rsidRPr="00C44653" w:rsidRDefault="009E517D" w:rsidP="00C80B17">
      <w:pPr>
        <w:pStyle w:val="Nadpis3"/>
      </w:pPr>
      <w:r w:rsidRPr="00C44653">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7357DAAE" w:rsidR="0015544C" w:rsidRPr="0015544C" w:rsidRDefault="0015544C" w:rsidP="0015544C">
      <w:pPr>
        <w:jc w:val="both"/>
        <w:rPr>
          <w:rFonts w:ascii="Calibri Light" w:hAnsi="Calibri Light"/>
        </w:rPr>
      </w:pPr>
      <w:r w:rsidRPr="0015544C">
        <w:rPr>
          <w:rFonts w:ascii="Calibri Light" w:hAnsi="Calibri Light"/>
        </w:rPr>
        <w:t>Studijní program je z hlediska typu, formy a případného profilu v souladu s </w:t>
      </w:r>
      <w:r w:rsidR="00B556F0">
        <w:rPr>
          <w:rFonts w:ascii="Calibri Light" w:hAnsi="Calibri Light"/>
        </w:rPr>
        <w:t>D</w:t>
      </w:r>
      <w:r w:rsidR="00B556F0" w:rsidRPr="0015544C">
        <w:rPr>
          <w:rFonts w:ascii="Calibri Light" w:hAnsi="Calibri Light"/>
        </w:rPr>
        <w:t xml:space="preserve">louhodobým </w:t>
      </w:r>
      <w:r w:rsidRPr="0015544C">
        <w:rPr>
          <w:rFonts w:ascii="Calibri Light" w:hAnsi="Calibri Light"/>
        </w:rPr>
        <w:t>záměrem vzdělávací a vědecké, výzkumné, vývojové a inovační, umělecké nebo další tvůrčí činnosti Univerzity Tomáše Bati ve Zlíně na období 2016–2020 (dále jen „</w:t>
      </w:r>
      <w:r w:rsidR="00B556F0">
        <w:rPr>
          <w:rFonts w:ascii="Calibri Light" w:hAnsi="Calibri Light"/>
        </w:rPr>
        <w:t>Dlouhodobý</w:t>
      </w:r>
      <w:r w:rsidR="00B556F0" w:rsidRPr="0015544C">
        <w:rPr>
          <w:rFonts w:ascii="Calibri Light" w:hAnsi="Calibri Light"/>
        </w:rPr>
        <w:t xml:space="preserve"> </w:t>
      </w:r>
      <w:r w:rsidRPr="0015544C">
        <w:rPr>
          <w:rFonts w:ascii="Calibri Light" w:hAnsi="Calibri Light"/>
        </w:rPr>
        <w:t xml:space="preserve">záměr </w:t>
      </w:r>
      <w:r w:rsidR="00B556F0">
        <w:rPr>
          <w:rFonts w:ascii="Calibri Light" w:hAnsi="Calibri Light"/>
        </w:rPr>
        <w:t>UTB</w:t>
      </w:r>
      <w:r w:rsidRPr="0015544C">
        <w:rPr>
          <w:rFonts w:ascii="Calibri Light" w:hAnsi="Calibri Light"/>
        </w:rPr>
        <w:t>“)</w:t>
      </w:r>
      <w:r>
        <w:rPr>
          <w:rStyle w:val="Znakapoznpodarou"/>
          <w:rFonts w:ascii="Calibri Light" w:hAnsi="Calibri Light"/>
        </w:rPr>
        <w:footnoteReference w:id="23"/>
      </w:r>
      <w:r w:rsidRPr="0015544C">
        <w:rPr>
          <w:rFonts w:ascii="Calibri Light" w:hAnsi="Calibri Light"/>
        </w:rPr>
        <w:t xml:space="preserve"> a její součást</w:t>
      </w:r>
      <w:r w:rsidR="00D82E23">
        <w:rPr>
          <w:rFonts w:ascii="Calibri Light" w:hAnsi="Calibri Light"/>
        </w:rPr>
        <w:t>í Plánem</w:t>
      </w:r>
      <w:r w:rsidRPr="0015544C">
        <w:rPr>
          <w:rFonts w:ascii="Calibri Light" w:hAnsi="Calibri Light"/>
        </w:rPr>
        <w:t xml:space="preserve"> realizace Strategického záměru vzdělávací a tvůrčí činnosti Univerzity Tomáše Bati ve Zlíně pro rok 2018</w:t>
      </w:r>
      <w:r w:rsidR="00D82E23">
        <w:rPr>
          <w:rFonts w:ascii="Calibri Light" w:hAnsi="Calibri Light"/>
        </w:rPr>
        <w:t xml:space="preserve"> </w:t>
      </w:r>
      <w:r w:rsidRPr="0015544C">
        <w:rPr>
          <w:rFonts w:ascii="Calibri Light" w:hAnsi="Calibri Light"/>
        </w:rPr>
        <w:t xml:space="preserve">a také s </w:t>
      </w:r>
      <w:r w:rsidR="00B556F0">
        <w:rPr>
          <w:rFonts w:ascii="Calibri Light" w:hAnsi="Calibri Light"/>
        </w:rPr>
        <w:t>D</w:t>
      </w:r>
      <w:r w:rsidR="00B556F0" w:rsidRPr="0015544C">
        <w:rPr>
          <w:rFonts w:ascii="Calibri Light" w:hAnsi="Calibri Light"/>
        </w:rPr>
        <w:t xml:space="preserve">louhodobým </w:t>
      </w:r>
      <w:r w:rsidRPr="0015544C">
        <w:rPr>
          <w:rFonts w:ascii="Calibri Light" w:hAnsi="Calibri Light"/>
        </w:rPr>
        <w:t>záměrem vzdělávací a vědecké, výzkumné, vývojové a inovační a další tvůrčí činnosti Fakulty technologické Univerzity Tomáše Bati ve Zlíně na období 2016–2020 (dále jen „Dlouhodobý záměr FT“)</w:t>
      </w:r>
      <w:r w:rsidR="00D82E23">
        <w:rPr>
          <w:rFonts w:ascii="Calibri Light" w:hAnsi="Calibri Light"/>
        </w:rPr>
        <w:t>.</w:t>
      </w:r>
      <w:r w:rsidR="00D82E23">
        <w:rPr>
          <w:rStyle w:val="Znakapoznpodarou"/>
          <w:rFonts w:ascii="Calibri Light" w:hAnsi="Calibri Light"/>
        </w:rPr>
        <w:footnoteReference w:id="24"/>
      </w:r>
      <w:r w:rsidRPr="0015544C">
        <w:rPr>
          <w:rFonts w:ascii="Calibri Light" w:hAnsi="Calibri Light"/>
        </w:rPr>
        <w:t xml:space="preserve"> </w:t>
      </w:r>
      <w:r w:rsidR="000E57AD">
        <w:rPr>
          <w:rFonts w:ascii="Calibri Light" w:hAnsi="Calibri Light"/>
        </w:rPr>
        <w:t xml:space="preserve">Zaměření a orientace předloženého studijního programu je také v souladu se strategickým dokumentem Statutem </w:t>
      </w:r>
      <w:del w:id="1" w:author="Michal Staněk" w:date="2018-04-13T16:22:00Z">
        <w:r w:rsidR="000E57AD" w:rsidDel="00616A19">
          <w:rPr>
            <w:rFonts w:ascii="Calibri Light" w:hAnsi="Calibri Light"/>
          </w:rPr>
          <w:delText xml:space="preserve"> </w:delText>
        </w:r>
      </w:del>
      <w:r w:rsidR="000E57AD" w:rsidRPr="000E57AD">
        <w:rPr>
          <w:rFonts w:ascii="Calibri Light" w:hAnsi="Calibri Light"/>
        </w:rPr>
        <w:t>Fakulty technologické Univerzity Tomáše Bati ve Zlíně</w:t>
      </w:r>
      <w:r w:rsidR="00CE7309">
        <w:rPr>
          <w:rFonts w:ascii="Calibri Light" w:hAnsi="Calibri Light"/>
        </w:rPr>
        <w:t>.</w:t>
      </w:r>
      <w:r w:rsidR="000E57AD">
        <w:rPr>
          <w:rStyle w:val="Znakapoznpodarou"/>
          <w:rFonts w:ascii="Calibri Light" w:hAnsi="Calibri Light"/>
        </w:rPr>
        <w:footnoteReference w:id="25"/>
      </w:r>
      <w:r w:rsidR="00CE7309">
        <w:rPr>
          <w:rFonts w:ascii="Calibri Light" w:hAnsi="Calibri Light"/>
        </w:rPr>
        <w:t xml:space="preserve"> V článcích 2 a 3 jsou vymezeny </w:t>
      </w:r>
      <w:r w:rsidR="00CE7309" w:rsidRPr="00CE7309">
        <w:rPr>
          <w:rFonts w:ascii="Calibri Light" w:hAnsi="Calibri Light"/>
        </w:rPr>
        <w:t>vědní disciplíny</w:t>
      </w:r>
      <w:r w:rsidR="00CE7309">
        <w:rPr>
          <w:rFonts w:ascii="Calibri Light" w:hAnsi="Calibri Light"/>
        </w:rPr>
        <w:t xml:space="preserve"> zaměřené</w:t>
      </w:r>
      <w:r w:rsidR="00CE7309" w:rsidRPr="00CE7309">
        <w:rPr>
          <w:rFonts w:ascii="Calibri Light" w:hAnsi="Calibri Light"/>
        </w:rPr>
        <w:t xml:space="preserve"> na chemii, potravinářství, strojírenství, technologii a materiály, biologii, ekologii a životní prostředí.</w:t>
      </w:r>
      <w:r w:rsidR="00CE7309">
        <w:rPr>
          <w:rFonts w:ascii="Calibri Light" w:hAnsi="Calibri Light"/>
        </w:rPr>
        <w:t xml:space="preserve"> </w:t>
      </w:r>
      <w:r w:rsidRPr="0015544C">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p>
    <w:p w14:paraId="1F049B53" w14:textId="77777777" w:rsidR="0015544C" w:rsidRPr="0015544C" w:rsidRDefault="0015544C" w:rsidP="0015544C"/>
    <w:p w14:paraId="27842ACF" w14:textId="4BF4F703" w:rsidR="009E517D" w:rsidRDefault="009E517D" w:rsidP="008848E6">
      <w:pPr>
        <w:pStyle w:val="Nadpis3"/>
        <w:ind w:left="993" w:hanging="273"/>
      </w:pPr>
      <w:r>
        <w:t xml:space="preserve">Souvislost s tvůrčí činností vysoké </w:t>
      </w:r>
      <w:r w:rsidR="00F852B1">
        <w:t>školy</w:t>
      </w:r>
    </w:p>
    <w:p w14:paraId="6FDB7C4E" w14:textId="37B743E5" w:rsidR="009E517D" w:rsidRDefault="009E517D" w:rsidP="008848E6">
      <w:pPr>
        <w:spacing w:after="0"/>
        <w:ind w:left="3540"/>
      </w:pPr>
      <w:r>
        <w:t>Standard 2.2</w:t>
      </w:r>
      <w:r w:rsidR="00E34889">
        <w:t>a</w:t>
      </w:r>
    </w:p>
    <w:p w14:paraId="23C3670B" w14:textId="3A9ED5A5" w:rsidR="00E34889" w:rsidRDefault="00E34889" w:rsidP="00E34889">
      <w:pPr>
        <w:jc w:val="both"/>
        <w:rPr>
          <w:rFonts w:ascii="Calibri Light" w:hAnsi="Calibri Light"/>
        </w:rPr>
      </w:pPr>
      <w:r w:rsidRPr="00E34889">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rStyle w:val="Znakapoznpodarou"/>
          <w:rFonts w:ascii="Calibri Light" w:hAnsi="Calibri Light"/>
        </w:rPr>
        <w:footnoteReference w:id="26"/>
      </w:r>
      <w:r w:rsidRPr="00E34889">
        <w:rPr>
          <w:rFonts w:ascii="Calibri Light" w:hAnsi="Calibri Light"/>
        </w:rPr>
        <w:t xml:space="preserve"> a průběžně z Výročních zpráv fakulty</w:t>
      </w:r>
      <w:r>
        <w:rPr>
          <w:rStyle w:val="Znakapoznpodarou"/>
          <w:rFonts w:ascii="Calibri Light" w:hAnsi="Calibri Light"/>
        </w:rPr>
        <w:footnoteReference w:id="27"/>
      </w:r>
      <w:r w:rsidRPr="00E34889">
        <w:rPr>
          <w:rFonts w:ascii="Calibri Light" w:hAnsi="Calibri Light"/>
        </w:rPr>
        <w:t xml:space="preserve">  a Výročních zpráv UTB</w:t>
      </w:r>
      <w:r>
        <w:rPr>
          <w:rFonts w:ascii="Calibri Light" w:hAnsi="Calibri Light"/>
        </w:rPr>
        <w:t>.</w:t>
      </w:r>
      <w:r>
        <w:rPr>
          <w:rStyle w:val="Znakapoznpodarou"/>
          <w:rFonts w:ascii="Calibri Light" w:hAnsi="Calibri Light"/>
        </w:rPr>
        <w:footnoteReference w:id="28"/>
      </w:r>
      <w:r w:rsidRPr="00E34889">
        <w:rPr>
          <w:rFonts w:ascii="Calibri Light" w:hAnsi="Calibri Light"/>
        </w:rPr>
        <w:t xml:space="preserve"> Předkládaný návrh akreditace je koncipován pro posílení tvůrčí činnosti fakulty a její rozvoj i do budoucna</w:t>
      </w:r>
      <w:r>
        <w:rPr>
          <w:rFonts w:ascii="Calibri Light" w:hAnsi="Calibri Light"/>
        </w:rPr>
        <w:t>.</w:t>
      </w:r>
      <w:r w:rsidR="00ED6CBF">
        <w:rPr>
          <w:rFonts w:ascii="Calibri Light" w:hAnsi="Calibri Light"/>
        </w:rPr>
        <w:t xml:space="preserve"> </w:t>
      </w:r>
    </w:p>
    <w:p w14:paraId="57082E4F" w14:textId="77777777" w:rsidR="003A2D99" w:rsidRPr="00E34889" w:rsidRDefault="003A2D99" w:rsidP="00E34889">
      <w:pPr>
        <w:jc w:val="both"/>
        <w:rPr>
          <w:rFonts w:ascii="Calibri Light" w:hAnsi="Calibri Light"/>
        </w:rPr>
      </w:pP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2026C6A2" w14:textId="145D948E" w:rsidR="00674E5F" w:rsidRDefault="00674E5F" w:rsidP="00674E5F">
      <w:pPr>
        <w:jc w:val="both"/>
        <w:rPr>
          <w:rFonts w:ascii="Calibri Light" w:hAnsi="Calibri Light"/>
        </w:rPr>
      </w:pPr>
      <w:r w:rsidRPr="00674E5F">
        <w:rPr>
          <w:rFonts w:ascii="Calibri Light" w:hAnsi="Calibri Light"/>
        </w:rPr>
        <w:t xml:space="preserve">Internacionalizace studijních programů je jedním z prioritních cílů UTB ve Zlíně, což je zakotveno i v Dlouhodobém záměru UTB. </w:t>
      </w:r>
      <w:r w:rsidR="00464956" w:rsidRPr="00464956">
        <w:rPr>
          <w:rFonts w:ascii="Calibri Light" w:hAnsi="Calibri Light"/>
        </w:rPr>
        <w:t xml:space="preserve">Studenti tohoto studijního programu Výrobní inženýrství mají možnost absolvovat část studia, zpravidla 2 až 3 měsíce, na zahraniční vysoké škole v rámci mezinárodních sítí CEEPUS CIII-RO-0013-13-1718 - </w:t>
      </w:r>
      <w:r w:rsidR="00464956" w:rsidRPr="00616A19">
        <w:rPr>
          <w:rFonts w:ascii="Calibri Light" w:hAnsi="Calibri Light"/>
          <w:lang w:val="en-US"/>
          <w:rPrChange w:id="2" w:author="Michal Staněk" w:date="2018-04-13T16:22:00Z">
            <w:rPr>
              <w:rFonts w:ascii="Calibri Light" w:hAnsi="Calibri Light"/>
            </w:rPr>
          </w:rPrChange>
        </w:rPr>
        <w:t>Teaching and research of environment-oriented technologies in manufacturing, CIII-PL-0033-13-1718 - Development of mechanical engineering (design, technology and production management) as an essential base for progress in the area of small and medium companies’ logistics - research, preparation and implementation of joint programs of study, CIII-PL-0901-04-1718 - Teaching and research in advanced manufacturing</w:t>
      </w:r>
      <w:r w:rsidR="00464956" w:rsidRPr="00464956">
        <w:rPr>
          <w:rFonts w:ascii="Calibri Light" w:hAnsi="Calibri Light"/>
        </w:rPr>
        <w:t xml:space="preserve">, CIII-RO-0202-11-1718 - </w:t>
      </w:r>
      <w:r w:rsidR="00464956" w:rsidRPr="00616A19">
        <w:rPr>
          <w:rFonts w:ascii="Calibri Light" w:hAnsi="Calibri Light"/>
          <w:lang w:val="en-US"/>
          <w:rPrChange w:id="3" w:author="Michal Staněk" w:date="2018-04-13T16:23:00Z">
            <w:rPr>
              <w:rFonts w:ascii="Calibri Light" w:hAnsi="Calibri Light"/>
            </w:rPr>
          </w:rPrChange>
        </w:rPr>
        <w:lastRenderedPageBreak/>
        <w:t>Implementation and utilization of e-learning systems in study area of production engineering in Central European Region, CIII-SK-0067-13-1718 – Advances in machining: skills and competencies for the future - part 2, CIII-HR-0108-11-1718 - Concurrent product and technology development - teaching, research and implementation of joint programs oriented in production and industrial engineering.</w:t>
      </w:r>
      <w:r w:rsidR="00464956" w:rsidRPr="00464956">
        <w:rPr>
          <w:rFonts w:ascii="Calibri Light" w:hAnsi="Calibri Light"/>
        </w:rPr>
        <w:t xml:space="preserve"> Podporu má rovněž mezinárodní výměna akademických pracovníků. Na úrovni UTB  je pozornost věnovaná internacionalizaci dokumentována obsahem webových stránek http://www.utb.cz/mezinarodni-spoluprace/chci-studovat-v-zahranici, kde se studenti dozvědí všechny potřebné informace týkající se možnosti studia v zahraničí.  Fakulta technologická má uzavřenu řadu bilaterálních dohod v rámci programu Erasmus+ s partnerskými školami, kde mohou studenti využít studijních programů s obdobným odborným zaměřením. Tyto instituce jsou uvedeny na webových stránkách http://www.utb.cz/mezinarodni-spoluprace/bilateralni-smlouvy-1. V rámci programu Freemoover mohou studenti využít dalších partnerských pracovišť. Aktuální konkrétní počty studentů, kteří se zapojují do programů mezinárodní spolupráce ve vzdělávání, jsou uvedeny ve výročních zprávách fakulty technologické (http://www.utb.cz/ft/o-fakulte/vyrocni-zpravy).</w:t>
      </w:r>
    </w:p>
    <w:p w14:paraId="619BDB24" w14:textId="77777777" w:rsidR="00AD1FAB" w:rsidRPr="00674E5F" w:rsidRDefault="00AD1FAB" w:rsidP="00674E5F">
      <w:pPr>
        <w:jc w:val="both"/>
        <w:rPr>
          <w:rFonts w:ascii="Calibri Light" w:hAnsi="Calibri Light"/>
        </w:rPr>
      </w:pPr>
    </w:p>
    <w:p w14:paraId="2A6DB7B0" w14:textId="77777777" w:rsidR="009E517D" w:rsidRDefault="009E517D" w:rsidP="00035992">
      <w:pPr>
        <w:pStyle w:val="Nadpis2"/>
      </w:pPr>
      <w:r w:rsidRPr="00035992">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5110AB3D" w14:textId="200C6744" w:rsidR="00AD1FAB" w:rsidRDefault="00464956" w:rsidP="00AD1FAB">
      <w:pPr>
        <w:jc w:val="both"/>
        <w:rPr>
          <w:rFonts w:ascii="Calibri Light" w:hAnsi="Calibri Light"/>
        </w:rPr>
      </w:pPr>
      <w:r w:rsidRPr="000B2026">
        <w:rPr>
          <w:rFonts w:ascii="Calibri Light" w:hAnsi="Calibri Light"/>
        </w:rPr>
        <w:t>Odborné znalosti, dovednosti a obecné způsobilosti absolventů studijního programu Výrobní inženýrství jsou v souladu s typem a profilem uvedeného studijního programu. Tento program klade důraz na multidisciplinární propojení znalostí související se zpracováním kovových a nekovových materiálů, ve specializaci s důrazem na tzv. multifunkční materiály na bázi plastů, pryže a kompozitů, s návrhy a výrobou zpracovatelských nástrojů s využitím výrobního zařízení včetně robotů a manipulátorů. Důraz je kladen na schopnosti prakticky využívat a dále rozvíjet analytické metody při řešení technických problémů.</w:t>
      </w:r>
      <w:r w:rsidR="006A1ADC">
        <w:rPr>
          <w:rFonts w:ascii="Calibri Light" w:hAnsi="Calibri Light"/>
        </w:rPr>
        <w:t xml:space="preserve"> </w:t>
      </w:r>
      <w:r w:rsidR="00AD1FAB" w:rsidRPr="00AD1FAB">
        <w:rPr>
          <w:rFonts w:ascii="Calibri Light" w:hAnsi="Calibri Light"/>
        </w:rPr>
        <w:t xml:space="preserve">Příprava studijního programu a profilu absolventa probíhala v souladu se </w:t>
      </w:r>
      <w:r w:rsidR="00B556F0">
        <w:rPr>
          <w:rFonts w:ascii="Calibri Light" w:hAnsi="Calibri Light"/>
        </w:rPr>
        <w:t xml:space="preserve">Dlouhodobým </w:t>
      </w:r>
      <w:r w:rsidR="00AD1FAB">
        <w:rPr>
          <w:rFonts w:ascii="Calibri Light" w:hAnsi="Calibri Light"/>
        </w:rPr>
        <w:t>záměrem UTB, který si vyty</w:t>
      </w:r>
      <w:r w:rsidR="00AD1FAB" w:rsidRPr="00AD1FAB">
        <w:rPr>
          <w:rFonts w:ascii="Calibri Light" w:hAnsi="Calibri Light"/>
        </w:rPr>
        <w:t xml:space="preserve">čil jako jeden z cílů implementaci Národního kvalifikačního rámce terciárního vzdělávání. </w:t>
      </w:r>
      <w:ins w:id="4" w:author="Simona Mrkvičková" w:date="2018-04-13T15:11:00Z">
        <w:r w:rsidR="00F1619A">
          <w:rPr>
            <w:rFonts w:ascii="Calibri Light" w:hAnsi="Calibri Light"/>
          </w:rPr>
          <w:t xml:space="preserve">Studijní program je koncipován jako kombinovaný, s participací dvou oblastí vzdělávání, a sice </w:t>
        </w:r>
      </w:ins>
      <w:ins w:id="5" w:author="Simona Mrkvičková" w:date="2018-04-13T15:12:00Z">
        <w:r w:rsidR="00F1619A" w:rsidRPr="00F1619A">
          <w:rPr>
            <w:rFonts w:ascii="Calibri Light" w:hAnsi="Calibri Light"/>
          </w:rPr>
          <w:t>Strojírenství, Technologie a Materiály</w:t>
        </w:r>
      </w:ins>
      <w:ins w:id="6" w:author="Simona Mrkvičková" w:date="2018-04-13T15:11:00Z">
        <w:r w:rsidR="00F1619A">
          <w:rPr>
            <w:rFonts w:ascii="Calibri Light" w:hAnsi="Calibri Light"/>
          </w:rPr>
          <w:t xml:space="preserve"> a </w:t>
        </w:r>
      </w:ins>
      <w:ins w:id="7" w:author="Simona Mrkvičková" w:date="2018-04-13T15:12:00Z">
        <w:r w:rsidR="00F1619A">
          <w:rPr>
            <w:rFonts w:ascii="Calibri Light" w:hAnsi="Calibri Light"/>
          </w:rPr>
          <w:t>C</w:t>
        </w:r>
      </w:ins>
      <w:ins w:id="8" w:author="Simona Mrkvičková" w:date="2018-04-13T15:11:00Z">
        <w:r w:rsidR="00F1619A">
          <w:rPr>
            <w:rFonts w:ascii="Calibri Light" w:hAnsi="Calibri Light"/>
          </w:rPr>
          <w:t xml:space="preserve">hemie, jejichž podíl činí </w:t>
        </w:r>
      </w:ins>
      <w:ins w:id="9" w:author="Simona Mrkvičková" w:date="2018-04-13T15:13:00Z">
        <w:r w:rsidR="00F1619A">
          <w:rPr>
            <w:rFonts w:ascii="Calibri Light" w:hAnsi="Calibri Light"/>
          </w:rPr>
          <w:t>79</w:t>
        </w:r>
      </w:ins>
      <w:ins w:id="10" w:author="Simona Mrkvičková" w:date="2018-04-13T15:11:00Z">
        <w:r w:rsidR="00F1619A">
          <w:rPr>
            <w:rFonts w:ascii="Calibri Light" w:hAnsi="Calibri Light"/>
          </w:rPr>
          <w:t xml:space="preserve">%, resp. </w:t>
        </w:r>
      </w:ins>
      <w:ins w:id="11" w:author="Simona Mrkvičková" w:date="2018-04-13T15:13:00Z">
        <w:r w:rsidR="00F1619A">
          <w:rPr>
            <w:rFonts w:ascii="Calibri Light" w:hAnsi="Calibri Light"/>
          </w:rPr>
          <w:t>21</w:t>
        </w:r>
      </w:ins>
      <w:ins w:id="12" w:author="Simona Mrkvičková" w:date="2018-04-13T15:11:00Z">
        <w:r w:rsidR="00F1619A">
          <w:rPr>
            <w:rFonts w:ascii="Calibri Light" w:hAnsi="Calibri Light"/>
          </w:rPr>
          <w:t>%. Podíl jednotlivých oblastí vzdělávání byl stanoven na základě přiřazení základního teoretického předmětu a předmětů profilujícího základu do jedné z oblastí vzdělávání, načež byl proveden součet počtu kreditů za jednotlivé předměty udělovaný pro předměty v dané oblasti a spočten podíl každé z oblastí vzdělávání.</w:t>
        </w:r>
      </w:ins>
      <w:ins w:id="13" w:author="Simona Mrkvičková" w:date="2018-04-13T15:13:00Z">
        <w:r w:rsidR="00F1619A">
          <w:rPr>
            <w:rFonts w:ascii="Calibri Light" w:hAnsi="Calibri Light"/>
          </w:rPr>
          <w:t xml:space="preserve"> </w:t>
        </w:r>
      </w:ins>
      <w:r w:rsidR="00AD1FAB" w:rsidRPr="00AD1FAB">
        <w:rPr>
          <w:rFonts w:ascii="Calibri Light" w:hAnsi="Calibri Light"/>
        </w:rPr>
        <w:t>Podrobněji je profil absolventa studijního programu specifikován v části B-I žádosti o akreditaci.</w:t>
      </w:r>
    </w:p>
    <w:p w14:paraId="77D4D374" w14:textId="77777777" w:rsidR="003A2D99" w:rsidRPr="00AD1FAB" w:rsidRDefault="003A2D99" w:rsidP="00AD1FAB">
      <w:pPr>
        <w:jc w:val="both"/>
        <w:rPr>
          <w:rFonts w:ascii="Calibri Light" w:hAnsi="Calibri Light"/>
        </w:rPr>
      </w:pP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0DB7BF19" w14:textId="3C1625E2" w:rsidR="00AD1FAB" w:rsidRDefault="006E4C84" w:rsidP="00AD1FAB">
      <w:pPr>
        <w:jc w:val="both"/>
        <w:rPr>
          <w:rFonts w:ascii="Calibri Light" w:hAnsi="Calibri Light"/>
        </w:rPr>
      </w:pPr>
      <w:r w:rsidRPr="006E4C84">
        <w:rPr>
          <w:rFonts w:ascii="Calibri Light" w:hAnsi="Calibri Light"/>
        </w:rPr>
        <w:t xml:space="preserve">Výuka cizího jazyka (angličtiny) v magisterské úrovni studia navazuje na výuku v bakalářském stupni studia a je dále rozvíjena v odborně zaměřených povinných předmětech Technologie v AJ a Gumárenská a plastikářská technologie v angličtině, a ve volitelném předmětu Akademické dovednosti v angličtině, jehož cílem je naučit studenty pracovat s odbornými texty v angličtině. Ústav výrobního inženýrství zajišťující studijní program Výrobní inženýrství pořádá od roku 2011 mezinárodní letní školy zaměřené na procesní inženýrství, kde studenti mají možnost navazovat mezinárodní kontakty a </w:t>
      </w:r>
      <w:r w:rsidRPr="006E4C84">
        <w:rPr>
          <w:rFonts w:ascii="Calibri Light" w:hAnsi="Calibri Light"/>
        </w:rPr>
        <w:lastRenderedPageBreak/>
        <w:t>pracovat v mezinárodních týmech. Tuto zkušenost mají i ze společných laboratorních cvičení se zahraničními studenty přijíždějícími v rámci výměnných pobytů ERASMUS, CEEPUS aj. Studenti jsou samozřejmě podporováni ve vypracování závěrečných diplomových prací v anglickém jazyce, což dále rozšiřuje jejich jazykové dovednosti či následné uplatnění v nadnárodních společnostech. Své schopnosti rovněž rozvíjejí při studiu a zpracování semestrálních nebo seminárních prací, jelikož převážná většina studijních materiálů a publikací k dané problematice je dostupná výhradně v anglickém jazyce.</w:t>
      </w:r>
    </w:p>
    <w:p w14:paraId="0AB8D51E" w14:textId="77777777" w:rsidR="003A2D99" w:rsidRPr="00AD1FAB" w:rsidRDefault="003A2D99" w:rsidP="00AD1FAB">
      <w:pPr>
        <w:jc w:val="both"/>
        <w:rPr>
          <w:rFonts w:ascii="Calibri Light" w:hAnsi="Calibri Light"/>
        </w:rPr>
      </w:pPr>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5814B641" w14:textId="33187109" w:rsidR="00AD1FAB" w:rsidRPr="00AD1FAB" w:rsidRDefault="00AD1FAB" w:rsidP="00AD1FAB">
      <w:pPr>
        <w:jc w:val="both"/>
        <w:rPr>
          <w:rFonts w:ascii="Calibri Light" w:hAnsi="Calibri Light"/>
        </w:rPr>
      </w:pPr>
      <w:r w:rsidRPr="00AD1FAB">
        <w:rPr>
          <w:rFonts w:ascii="Calibri Light" w:hAnsi="Calibri Light"/>
        </w:rPr>
        <w:t>Fakulta technologická má v souladu se Studijním a zkušebním řádem Univerzity Tomáše Bati ve Zlíně</w:t>
      </w:r>
      <w:r>
        <w:rPr>
          <w:rStyle w:val="Znakapoznpodarou"/>
          <w:rFonts w:ascii="Calibri Light" w:hAnsi="Calibri Light"/>
        </w:rPr>
        <w:footnoteReference w:id="29"/>
      </w:r>
      <w:r w:rsidR="00ED6CBF">
        <w:rPr>
          <w:rFonts w:ascii="Calibri Light" w:hAnsi="Calibri Light"/>
        </w:rPr>
        <w:t xml:space="preserve"> </w:t>
      </w:r>
      <w:r w:rsidR="00FD677A">
        <w:rPr>
          <w:rFonts w:ascii="Calibri Light" w:hAnsi="Calibri Light"/>
        </w:rPr>
        <w:t xml:space="preserve"> ustanovené</w:t>
      </w:r>
      <w:r w:rsidRPr="00AD1FAB">
        <w:rPr>
          <w:rFonts w:ascii="Calibri Light" w:hAnsi="Calibri Light"/>
        </w:rPr>
        <w:t xml:space="preserve"> Rad</w:t>
      </w:r>
      <w:r w:rsidR="00FD677A">
        <w:rPr>
          <w:rFonts w:ascii="Calibri Light" w:hAnsi="Calibri Light"/>
        </w:rPr>
        <w:t>y</w:t>
      </w:r>
      <w:r w:rsidRPr="00AD1FAB">
        <w:rPr>
          <w:rFonts w:ascii="Calibri Light" w:hAnsi="Calibri Light"/>
        </w:rPr>
        <w:t xml:space="preserve"> studijních programů Fakulty technologické</w:t>
      </w:r>
      <w:r w:rsidR="00FD677A">
        <w:rPr>
          <w:rStyle w:val="Znakapoznpodarou"/>
          <w:rFonts w:ascii="Calibri Light" w:hAnsi="Calibri Light"/>
        </w:rPr>
        <w:footnoteReference w:id="30"/>
      </w:r>
      <w:r w:rsidRPr="00AD1FAB">
        <w:rPr>
          <w:rFonts w:ascii="Calibri Light" w:hAnsi="Calibri Light"/>
        </w:rPr>
        <w:t>. V souladu se Studijním a zkušebním řádem Univerzity je jedním z úkolů Rady</w:t>
      </w:r>
      <w:r w:rsidR="00FD677A">
        <w:rPr>
          <w:rFonts w:ascii="Calibri Light" w:hAnsi="Calibri Light"/>
        </w:rPr>
        <w:t xml:space="preserve"> </w:t>
      </w:r>
      <w:r w:rsidR="00FD677A" w:rsidRPr="00FD677A">
        <w:rPr>
          <w:rFonts w:ascii="Calibri Light" w:hAnsi="Calibri Light"/>
        </w:rPr>
        <w:t>studijních programů</w:t>
      </w:r>
      <w:r w:rsidRPr="00FD677A">
        <w:rPr>
          <w:rFonts w:ascii="Calibri Light" w:hAnsi="Calibri Light"/>
        </w:rPr>
        <w:t xml:space="preserve"> </w:t>
      </w:r>
      <w:r w:rsidRPr="00AD1FAB">
        <w:rPr>
          <w:rFonts w:ascii="Calibri Light" w:hAnsi="Calibri Light"/>
        </w:rPr>
        <w:t xml:space="preserve">navrhovat studijní plány studijních programů (dříve oborů) a změny v jejich struktuře. </w:t>
      </w:r>
    </w:p>
    <w:p w14:paraId="74C4B4E7" w14:textId="2A063AAB" w:rsidR="00AD1FAB" w:rsidRDefault="00AD1FAB" w:rsidP="00AD1FAB">
      <w:pPr>
        <w:jc w:val="both"/>
        <w:rPr>
          <w:rFonts w:ascii="Calibri Light" w:hAnsi="Calibri Light"/>
        </w:rPr>
      </w:pPr>
      <w:r w:rsidRPr="00AD1FAB">
        <w:rPr>
          <w:rFonts w:ascii="Calibri Light" w:hAnsi="Calibri Light"/>
        </w:rPr>
        <w:t>Studijní plán, který je obsažen v předkládaném akreditačním materiálu, je sestaven tak, aby umožnil studentům získat především obecné teoretické znalosti ve stěžejních předmětech studovaného programu (</w:t>
      </w:r>
      <w:r w:rsidR="00804B03">
        <w:rPr>
          <w:rFonts w:ascii="Calibri Light" w:hAnsi="Calibri Light"/>
        </w:rPr>
        <w:t xml:space="preserve">základní teoretické </w:t>
      </w:r>
      <w:r w:rsidRPr="00AD1FAB">
        <w:rPr>
          <w:rFonts w:ascii="Calibri Light" w:hAnsi="Calibri Light"/>
        </w:rPr>
        <w:t>předměty</w:t>
      </w:r>
      <w:r w:rsidR="00804B03">
        <w:rPr>
          <w:rFonts w:ascii="Calibri Light" w:hAnsi="Calibri Light"/>
        </w:rPr>
        <w:t xml:space="preserve"> profilujícího </w:t>
      </w:r>
      <w:r w:rsidRPr="00AD1FAB">
        <w:rPr>
          <w:rFonts w:ascii="Calibri Light" w:hAnsi="Calibri Light"/>
        </w:rPr>
        <w:t>základu ZT), které jsou potřebné pro výkon povolání. Dále studenti získají znalosti, které rozšíří a doplní jejich odborný profil (předměty profilujícího základu PZ). Studijní program klade rovněž důraz na získání praktických dovedností zařazením semestrálního projektu a laboratorních cvičení, ve kterých mohou studenti využívat pokročilé metody výzkumné práce.</w:t>
      </w:r>
      <w:r w:rsidR="00532DCB">
        <w:rPr>
          <w:rFonts w:ascii="Calibri Light" w:hAnsi="Calibri Light"/>
        </w:rPr>
        <w:t xml:space="preserve"> </w:t>
      </w:r>
      <w:r w:rsidR="00532DCB" w:rsidRPr="00532DCB">
        <w:rPr>
          <w:rFonts w:ascii="Calibri Light" w:hAnsi="Calibri Light"/>
        </w:rPr>
        <w:t>Konkrétní pravidla pro volbu povinně volitelných předmětů jsou uvedena v jednotlivých formulářích akreditačního spisu</w:t>
      </w:r>
    </w:p>
    <w:p w14:paraId="3A801C90" w14:textId="77777777" w:rsidR="003A2D99" w:rsidRPr="00AD1FAB" w:rsidRDefault="003A2D99" w:rsidP="00AD1FAB">
      <w:pPr>
        <w:jc w:val="both"/>
        <w:rPr>
          <w:rFonts w:ascii="Calibri Light" w:hAnsi="Calibri Light"/>
        </w:rPr>
      </w:pPr>
    </w:p>
    <w:p w14:paraId="49123BDE" w14:textId="77777777" w:rsidR="009E517D" w:rsidRPr="00650764" w:rsidRDefault="009E517D" w:rsidP="00650764">
      <w:pPr>
        <w:pStyle w:val="Nadpis3"/>
      </w:pPr>
      <w:r w:rsidRPr="00650764">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7FA58BA0" w14:textId="77777777" w:rsidR="00804B03" w:rsidRPr="00804B03" w:rsidRDefault="00804B03" w:rsidP="00804B03">
      <w:pPr>
        <w:jc w:val="both"/>
        <w:rPr>
          <w:rFonts w:ascii="Calibri Light" w:hAnsi="Calibri Light"/>
        </w:rPr>
      </w:pPr>
      <w:r w:rsidRPr="00804B03">
        <w:rPr>
          <w:rFonts w:ascii="Calibri Light" w:hAnsi="Calibri Light"/>
        </w:rPr>
        <w:t xml:space="preserve">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 </w:t>
      </w:r>
    </w:p>
    <w:p w14:paraId="330C8F25" w14:textId="77777777" w:rsidR="00532DCB" w:rsidRDefault="00532DCB" w:rsidP="00804B03">
      <w:pPr>
        <w:jc w:val="both"/>
        <w:rPr>
          <w:rFonts w:ascii="Calibri Light" w:hAnsi="Calibri Light"/>
        </w:rPr>
      </w:pPr>
      <w:r w:rsidRPr="00532DCB">
        <w:rPr>
          <w:rFonts w:ascii="Calibri Light" w:hAnsi="Calibri Light"/>
        </w:rPr>
        <w:t>U absolventů se předpokládá uplatnitelnost na pozicích spojených s technickou a technologickou přípravou výroby, kde budou na základě studiem získaných znalostí schopni rozvíjet výrobní procesy, jejich navrhování a vedení. Díky vysokému důrazu kladenému na využití výpočetní techniky jsou absolventi předurčeni k perspektivnímu uplatnění ve výrobě zpracovatelských nástrojů, ve strojírenských podnicích s CNC technikou (např. nástrojárny), a v provozech zabývajících se plastikářskou a gumárenskou výrobou, včetně nástrojáren zaměřených na výrobu vstřikovacích forem a vytlačovacích hlav.</w:t>
      </w:r>
    </w:p>
    <w:p w14:paraId="215D1CA7" w14:textId="77777777" w:rsidR="00532DCB" w:rsidRDefault="00532DCB" w:rsidP="00804B03">
      <w:pPr>
        <w:jc w:val="both"/>
        <w:rPr>
          <w:rFonts w:ascii="Calibri Light" w:hAnsi="Calibri Light"/>
        </w:rPr>
      </w:pPr>
      <w:r w:rsidRPr="00532DCB">
        <w:rPr>
          <w:rFonts w:ascii="Calibri Light" w:hAnsi="Calibri Light"/>
        </w:rPr>
        <w:t xml:space="preserve">Absolventi programu jsou vysoce žádaní především v automobilovém a leteckém průmyslu - firmy s tímto zaměřením (Varroc Lighting, Hella, Bosch, Continental Barum, Evektor a další) se zásadně podílí na náplni tzv. semináře oboru, který tvoří soubor odborných firemních přednášek a exkurzí zařazených do studijního plánu v letním semestru 1. ročníku. Firemní odborníci jsou i členy komisí pro státní </w:t>
      </w:r>
      <w:r w:rsidRPr="00532DCB">
        <w:rPr>
          <w:rFonts w:ascii="Calibri Light" w:hAnsi="Calibri Light"/>
        </w:rPr>
        <w:lastRenderedPageBreak/>
        <w:t>závěrečné zkoušky, a mají tak možnost podílet se na kontinuálních inovacích obsahu odborných předmětů v souvislosti s aktuálními odbornými nároky na absolventy.</w:t>
      </w:r>
      <w:r w:rsidRPr="00532DCB" w:rsidDel="00532DCB">
        <w:rPr>
          <w:rFonts w:ascii="Calibri Light" w:hAnsi="Calibri Light"/>
        </w:rPr>
        <w:t xml:space="preserve"> </w:t>
      </w:r>
    </w:p>
    <w:p w14:paraId="4212BE16" w14:textId="77777777" w:rsidR="0045002D" w:rsidRPr="00804B03" w:rsidRDefault="0045002D" w:rsidP="00804B03">
      <w:pPr>
        <w:jc w:val="both"/>
        <w:rPr>
          <w:rFonts w:ascii="Calibri Light" w:hAnsi="Calibri Light"/>
        </w:rPr>
      </w:pPr>
    </w:p>
    <w:p w14:paraId="07EE6617" w14:textId="77777777" w:rsidR="009E517D" w:rsidRPr="00650764" w:rsidRDefault="009E517D" w:rsidP="00650764">
      <w:pPr>
        <w:pStyle w:val="Nadpis3"/>
      </w:pPr>
      <w:r w:rsidRPr="00650764">
        <w:t xml:space="preserve">Standardní doba studia </w:t>
      </w:r>
    </w:p>
    <w:p w14:paraId="5CDD252B" w14:textId="056E2D2C" w:rsidR="009E517D" w:rsidRDefault="009E517D" w:rsidP="00650764">
      <w:pPr>
        <w:tabs>
          <w:tab w:val="left" w:pos="2835"/>
        </w:tabs>
        <w:spacing w:before="120" w:after="120"/>
      </w:pPr>
      <w:r w:rsidRPr="00650764">
        <w:tab/>
      </w:r>
      <w:r w:rsidRPr="00650764">
        <w:tab/>
        <w:t>Standard 2.8</w:t>
      </w:r>
    </w:p>
    <w:p w14:paraId="6EC798C5" w14:textId="60389073" w:rsidR="006A3DE4" w:rsidRDefault="006A3DE4" w:rsidP="006A3DE4">
      <w:pPr>
        <w:tabs>
          <w:tab w:val="left" w:pos="2835"/>
        </w:tabs>
        <w:spacing w:before="120" w:after="120"/>
        <w:jc w:val="both"/>
        <w:rPr>
          <w:rFonts w:ascii="Calibri Light" w:hAnsi="Calibri Light"/>
        </w:rPr>
      </w:pPr>
      <w:r w:rsidRPr="006A3DE4">
        <w:rPr>
          <w:rFonts w:ascii="Calibri Light" w:hAnsi="Calibri Light"/>
        </w:rPr>
        <w:t>Standardní doba studia odpovídá průměrné studijní zátěži povinných a povinně volitelných předmětů, obsahu a cílům studia a profilu absolventa studijního programu. Studijní zátěž je současně promítnuta do kreditů za jednotlivé předměty a odpovídá požadavkům dle ECTS. Standardní doba studia magisterského programu je 2 roky.</w:t>
      </w:r>
    </w:p>
    <w:p w14:paraId="750A64F0" w14:textId="77777777" w:rsidR="003A2D99" w:rsidRPr="006A3DE4" w:rsidRDefault="003A2D99" w:rsidP="006A3DE4">
      <w:pPr>
        <w:tabs>
          <w:tab w:val="left" w:pos="2835"/>
        </w:tabs>
        <w:spacing w:before="120" w:after="120"/>
        <w:jc w:val="both"/>
        <w:rPr>
          <w:rFonts w:ascii="Calibri Light" w:hAnsi="Calibri Light"/>
        </w:rPr>
      </w:pPr>
    </w:p>
    <w:p w14:paraId="2F53A4C8" w14:textId="768E37EF" w:rsidR="009E517D" w:rsidRDefault="009E517D" w:rsidP="00650764">
      <w:pPr>
        <w:pStyle w:val="Nadpis3"/>
      </w:pPr>
      <w:r w:rsidRPr="00650764">
        <w:t xml:space="preserve">Soulad obsahu studia s cíli studia a profilem absolventa </w:t>
      </w:r>
    </w:p>
    <w:p w14:paraId="4904CB0D" w14:textId="7FADFF72" w:rsidR="006A3DE4" w:rsidRPr="006A3DE4" w:rsidRDefault="006A3DE4" w:rsidP="006A3DE4">
      <w:pPr>
        <w:jc w:val="center"/>
      </w:pPr>
      <w:r w:rsidRPr="006A3DE4">
        <w:t>Standard 2.9</w:t>
      </w:r>
    </w:p>
    <w:p w14:paraId="24687FA2" w14:textId="368BBC65" w:rsidR="00EF27A8" w:rsidRPr="006A3DE4" w:rsidRDefault="00532DCB" w:rsidP="006A3DE4">
      <w:pPr>
        <w:tabs>
          <w:tab w:val="left" w:pos="2835"/>
        </w:tabs>
        <w:spacing w:before="120" w:after="120"/>
        <w:jc w:val="both"/>
        <w:rPr>
          <w:rFonts w:ascii="Calibri Light" w:hAnsi="Calibri Light"/>
        </w:rPr>
      </w:pPr>
      <w:r w:rsidRPr="00532DCB">
        <w:rPr>
          <w:rFonts w:ascii="Calibri Light" w:hAnsi="Calibri Light"/>
        </w:rPr>
        <w:t>Obsah studia v magisterském studijním programu Výrobní inženýrství tj. soubor vyučovaných předmětů a jejich časová dotace, odpovídá cílům studia uvedeným v tabulce B-I „Charakteristika studijního programu“. Umožňuje tak dosažení stanoveného profilu absolventa, který je blíže popsán v tabulce B-I části „Profil absolventa studijního programu“. Skladba, jakož i náplň jednotlivých předmětů, které jsou součástí studijních plánů tohoto magisterského studijního programu, vychází z aktuálního stavu vědeckého poznání a tvůrčí činnosti v oblastech vzdělávání strojírenství, technologií a materiálů s cílem jejich maximálního přiblížení studentům.</w:t>
      </w:r>
    </w:p>
    <w:p w14:paraId="1368767F" w14:textId="77777777" w:rsidR="006A3DE4" w:rsidRPr="006A3DE4" w:rsidRDefault="006A3DE4" w:rsidP="006A3DE4"/>
    <w:p w14:paraId="3C2B20A9" w14:textId="77777777" w:rsidR="009E517D" w:rsidRDefault="009E517D" w:rsidP="00155275">
      <w:pPr>
        <w:pStyle w:val="Nadpis3"/>
      </w:pPr>
      <w:r w:rsidRPr="00035992">
        <w:t xml:space="preserve">Struktura a rozsah studijních předmětů </w:t>
      </w:r>
    </w:p>
    <w:p w14:paraId="7B8A922D" w14:textId="04F67615" w:rsidR="009E517D" w:rsidRDefault="009E517D" w:rsidP="00BD69F1">
      <w:pPr>
        <w:spacing w:before="120" w:after="120"/>
      </w:pPr>
      <w:r>
        <w:tab/>
      </w:r>
      <w:r>
        <w:tab/>
      </w:r>
      <w:r>
        <w:tab/>
      </w:r>
      <w:r>
        <w:tab/>
      </w:r>
      <w:r>
        <w:tab/>
        <w:t>Standard 2.12</w:t>
      </w:r>
    </w:p>
    <w:p w14:paraId="756F1EC6" w14:textId="48FE0573" w:rsidR="003A2D99" w:rsidRPr="006C1F23" w:rsidRDefault="00D243DB" w:rsidP="006C1F23">
      <w:pPr>
        <w:spacing w:before="120" w:after="120"/>
        <w:jc w:val="both"/>
        <w:rPr>
          <w:rFonts w:ascii="Calibri Light" w:hAnsi="Calibri Light"/>
        </w:rPr>
      </w:pPr>
      <w:r w:rsidRPr="00D243DB">
        <w:rPr>
          <w:rFonts w:ascii="Calibri Light" w:hAnsi="Calibri Light"/>
        </w:rPr>
        <w:t>Struktura studijních předmětů a jejich rozsah byly pro magisterský studijní program Výrobní inženýrství voleny s maximálním ohledem na předpoklad budoucího uplatnění absolventů v souladu aktuálními požadavky trhu práce. Předměty navazují na předchozí vzdělání studentů s cílem rozšíření znalostí, a to zejména směrem k praktickým aplikacím. Důraz je kladen na vyšší podíl využití výpočetní techniky a praktické výuky, která by měla svojí povahou vhodně doplnit výuku teoretickou. Přesná struktura předmětů a jejich rozsahy s charakteristikami je uvedena v akreditačním spisu (</w:t>
      </w:r>
      <w:r>
        <w:rPr>
          <w:rFonts w:ascii="Calibri Light" w:hAnsi="Calibri Light"/>
        </w:rPr>
        <w:t>formuláře</w:t>
      </w:r>
      <w:r w:rsidRPr="00D243DB">
        <w:rPr>
          <w:rFonts w:ascii="Calibri Light" w:hAnsi="Calibri Light"/>
        </w:rPr>
        <w:t xml:space="preserve"> B-IIa, B-III a D-I).</w:t>
      </w:r>
    </w:p>
    <w:p w14:paraId="37EFF15A" w14:textId="77777777" w:rsidR="009E517D" w:rsidRDefault="009E517D" w:rsidP="00155275">
      <w:pPr>
        <w:pStyle w:val="Nadpis3"/>
      </w:pPr>
      <w:r w:rsidRPr="00035992">
        <w:t xml:space="preserve">Soulad obsahu studijních předmětů, státních zkoušek a kvalifikačních prací s výsledky učení a profilem absolventa  </w:t>
      </w:r>
    </w:p>
    <w:p w14:paraId="403EC9BA" w14:textId="015C358E" w:rsidR="009E517D" w:rsidRDefault="009E517D" w:rsidP="00BD69F1">
      <w:pPr>
        <w:spacing w:before="120" w:after="120"/>
      </w:pPr>
      <w:r>
        <w:tab/>
      </w:r>
      <w:r>
        <w:tab/>
      </w:r>
      <w:r>
        <w:tab/>
      </w:r>
      <w:r>
        <w:tab/>
      </w:r>
      <w:r>
        <w:tab/>
        <w:t>Standard 2.14</w:t>
      </w:r>
    </w:p>
    <w:p w14:paraId="497F33AB" w14:textId="28997E38" w:rsidR="006C1F23" w:rsidRPr="006C1F23" w:rsidRDefault="002F1DA7" w:rsidP="006C1F23">
      <w:pPr>
        <w:spacing w:before="120" w:after="120"/>
        <w:jc w:val="both"/>
        <w:rPr>
          <w:rFonts w:ascii="Calibri Light" w:hAnsi="Calibri Light"/>
        </w:rPr>
      </w:pPr>
      <w:r w:rsidRPr="002F1DA7">
        <w:rPr>
          <w:rFonts w:ascii="Calibri Light" w:hAnsi="Calibri Light"/>
        </w:rPr>
        <w:t xml:space="preserve">Náplň a struktura vyučovaných předmětů je podřízena profilu absolventa studijního programu Výrobní inženýrství. Skladba povinných i volitelných předmětů státních závěrečných zkoušek (viz. </w:t>
      </w:r>
      <w:r>
        <w:rPr>
          <w:rFonts w:ascii="Calibri Light" w:hAnsi="Calibri Light"/>
        </w:rPr>
        <w:t>formulář</w:t>
      </w:r>
      <w:r w:rsidRPr="002F1DA7">
        <w:rPr>
          <w:rFonts w:ascii="Calibri Light" w:hAnsi="Calibri Light"/>
        </w:rPr>
        <w:t xml:space="preserve"> B-IIa akreditačního spisu) vychází z povinných předmětů tohoto magisterského studijního programu. Témata diplomových prací jsou navrhována tak, aby co nejvíce umožnila studentům aplikovat vědomosti získané během studia do studijního programu a využít rovněž dovedností z praktické části výuky. Kvalifikační práce odrážejí svým zaměřením nejen samotnou profilaci daného studenta, ale rovněž pak vědecko-výzkumné aktivity příslušného vedoucího kvalifikační práce.</w:t>
      </w:r>
    </w:p>
    <w:p w14:paraId="2AC086B9" w14:textId="4937C889" w:rsidR="009E517D" w:rsidRDefault="009E517D" w:rsidP="00155275">
      <w:pPr>
        <w:pStyle w:val="Nadpis3"/>
        <w:numPr>
          <w:ilvl w:val="0"/>
          <w:numId w:val="0"/>
        </w:numPr>
        <w:ind w:left="720"/>
      </w:pPr>
    </w:p>
    <w:p w14:paraId="7C15064F" w14:textId="77777777" w:rsidR="000B2026" w:rsidRPr="000B2026" w:rsidRDefault="000B2026" w:rsidP="000B2026"/>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6A916C43" w14:textId="57E912B2" w:rsidR="005B6D5A" w:rsidRPr="005B6D5A" w:rsidRDefault="00232E9B" w:rsidP="005B6D5A">
      <w:pPr>
        <w:spacing w:before="120" w:after="120"/>
        <w:jc w:val="both"/>
        <w:rPr>
          <w:rFonts w:ascii="Calibri Light" w:hAnsi="Calibri Light"/>
        </w:rPr>
      </w:pPr>
      <w:r w:rsidRPr="00232E9B">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Kromě přednáškové a seminární výuky je posílena hodinová dotace laboratorních cvičení, zde je obzvláště vyžadována aktivní role studentů při řešení zadaných úloh. Do vzdělávací činnosti jsou zavedeny moderní nástroje zahrnující fotografické materiály, instruktážní videa a e-learningové materiály, které studentům pomohou upevnit si znalosti získané v teoretické i praktické výuce.</w:t>
      </w:r>
    </w:p>
    <w:p w14:paraId="67F337A1" w14:textId="153FA52D" w:rsidR="005B6D5A" w:rsidRPr="005B6D5A" w:rsidRDefault="005B6D5A" w:rsidP="005B6D5A">
      <w:pPr>
        <w:spacing w:before="120" w:after="120"/>
        <w:jc w:val="both"/>
        <w:rPr>
          <w:rFonts w:ascii="Calibri Light" w:hAnsi="Calibri Light"/>
        </w:rPr>
      </w:pPr>
      <w:r w:rsidRPr="005B6D5A">
        <w:rPr>
          <w:rFonts w:ascii="Calibri Light" w:hAnsi="Calibri Light"/>
        </w:rPr>
        <w:t>Poměr přímé výuky a samostudia v rámci studijní zátěže odpovídá studijnímu programu akademicky zaměřeného profilu, formě studia a metodám výuky. Studijní zátěž je efektivně rozložena v rámci struktury studijních předmětů a studijního plánu. Mimo předepsané kontaktní části studia lze využít individuální osobní konzultace, elektronické konzultace (zejména e-mail, Skype, pro obecné informace i facebook apod.).</w:t>
      </w:r>
    </w:p>
    <w:p w14:paraId="78AA0DE7" w14:textId="26B9110A" w:rsidR="005B6D5A" w:rsidRPr="005B6D5A" w:rsidRDefault="005B6D5A" w:rsidP="005B6D5A">
      <w:pPr>
        <w:spacing w:before="120" w:after="120"/>
        <w:jc w:val="both"/>
        <w:rPr>
          <w:rFonts w:ascii="Calibri Light" w:hAnsi="Calibri Light"/>
        </w:rPr>
      </w:pPr>
      <w:r w:rsidRPr="005B6D5A">
        <w:rPr>
          <w:rFonts w:ascii="Calibri Light" w:hAnsi="Calibri Light"/>
        </w:rPr>
        <w:t>Skladba studijní literatury a dále skladba výukových zdrojů a souborů informací, které nahradí studentovi přímou výuku, které jsou uvedeny v požadavcích studijních předmětů profilujícího základu,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Pr>
          <w:rStyle w:val="Znakapoznpodarou"/>
          <w:rFonts w:ascii="Calibri Light" w:hAnsi="Calibri Light"/>
        </w:rPr>
        <w:footnoteReference w:id="31"/>
      </w:r>
      <w:r>
        <w:rPr>
          <w:rFonts w:ascii="Calibri Light" w:hAnsi="Calibri Light"/>
        </w:rPr>
        <w:t>.</w:t>
      </w:r>
    </w:p>
    <w:p w14:paraId="218D4917" w14:textId="5E935CEC" w:rsidR="005B6D5A" w:rsidRDefault="005B6D5A" w:rsidP="005B6D5A">
      <w:pPr>
        <w:spacing w:before="120" w:after="120"/>
        <w:jc w:val="both"/>
        <w:rPr>
          <w:rFonts w:ascii="Calibri Light" w:hAnsi="Calibri Light"/>
        </w:rPr>
      </w:pPr>
      <w:r w:rsidRPr="005B6D5A">
        <w:rPr>
          <w:rFonts w:ascii="Calibri Light" w:hAnsi="Calibri Light"/>
        </w:rPr>
        <w:t xml:space="preserve">Fakulta v rámci organizace studia a výuky uplatňuje kritéria stanovená </w:t>
      </w:r>
      <w:r>
        <w:rPr>
          <w:rFonts w:ascii="Calibri Light" w:hAnsi="Calibri Light"/>
        </w:rPr>
        <w:t>S</w:t>
      </w:r>
      <w:r w:rsidRPr="005B6D5A">
        <w:rPr>
          <w:rFonts w:ascii="Calibri Light" w:hAnsi="Calibri Light"/>
        </w:rPr>
        <w:t>tudijním a zkušebním řádem Univerzity Tomáše Bati ve Zlíně a Pravidly průběhu studia ve studijních programech uskutečňovaných na Fakultě technologické</w:t>
      </w:r>
      <w:r>
        <w:rPr>
          <w:rStyle w:val="Znakapoznpodarou"/>
          <w:rFonts w:ascii="Calibri Light" w:hAnsi="Calibri Light"/>
        </w:rPr>
        <w:footnoteReference w:id="32"/>
      </w:r>
      <w:r w:rsidRPr="005B6D5A">
        <w:rPr>
          <w:rFonts w:ascii="Calibri Light" w:hAnsi="Calibri Light"/>
        </w:rPr>
        <w:t>, která odpovídají cílům studia, umožňují jeho objektivní hodnocení a jsou využívána k hodnocení studentů. UTB ve Zlíně a Fakulta technologická transparentně zveřejňuje v portále IS/STAG podmínky hodnocení studentů, jako jsou zejména podmínky udělení zápočtů, klasifikovaných zápočtů a zkoušek. Podmínky úspěšného ukončení studia jsou zveřejněny ve studijních plánech ve veřejné části internetových stránek fakulty</w:t>
      </w:r>
      <w:r>
        <w:rPr>
          <w:rStyle w:val="Znakapoznpodarou"/>
          <w:rFonts w:ascii="Calibri Light" w:hAnsi="Calibri Light"/>
        </w:rPr>
        <w:footnoteReference w:id="33"/>
      </w:r>
      <w:r w:rsidRPr="005B6D5A">
        <w:rPr>
          <w:rFonts w:ascii="Calibri Light" w:hAnsi="Calibri Light"/>
        </w:rPr>
        <w:t xml:space="preserve"> a to pokynem děkana Kontrola splnění studijních povinností a přihlášení na předměty Státní závěrečné zkoušky</w:t>
      </w:r>
      <w:r>
        <w:rPr>
          <w:rStyle w:val="Znakapoznpodarou"/>
          <w:rFonts w:ascii="Calibri Light" w:hAnsi="Calibri Light"/>
        </w:rPr>
        <w:footnoteReference w:id="34"/>
      </w:r>
      <w:r w:rsidRPr="005B6D5A">
        <w:rPr>
          <w:rFonts w:ascii="Calibri Light" w:hAnsi="Calibri Light"/>
        </w:rPr>
        <w:t>, která je každoročně aktualizována.</w:t>
      </w:r>
    </w:p>
    <w:p w14:paraId="5660A8F8" w14:textId="77777777" w:rsidR="003A2D99" w:rsidRPr="005B6D5A" w:rsidRDefault="003A2D99" w:rsidP="005B6D5A">
      <w:pPr>
        <w:spacing w:before="120" w:after="120"/>
        <w:jc w:val="both"/>
        <w:rPr>
          <w:rFonts w:ascii="Calibri Light" w:hAnsi="Calibri Light"/>
        </w:rPr>
      </w:pPr>
    </w:p>
    <w:p w14:paraId="77426EBF" w14:textId="7F199B2C" w:rsidR="009E517D" w:rsidRPr="00A7018B"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6AF650E4" w14:textId="15519DD1" w:rsidR="009E517D" w:rsidRDefault="00F67F56" w:rsidP="00F67F56">
      <w:pPr>
        <w:spacing w:before="120" w:after="120"/>
        <w:jc w:val="both"/>
        <w:rPr>
          <w:rFonts w:ascii="Calibri Light" w:hAnsi="Calibri Light"/>
        </w:rPr>
      </w:pPr>
      <w:r w:rsidRPr="00F67F56">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w:t>
      </w:r>
      <w:r>
        <w:rPr>
          <w:rFonts w:ascii="Calibri Light" w:hAnsi="Calibri Light"/>
        </w:rPr>
        <w:t xml:space="preserve"> jednotlivých</w:t>
      </w:r>
      <w:del w:id="14" w:author="Michal Staněk" w:date="2018-04-13T16:23:00Z">
        <w:r w:rsidDel="00616A19">
          <w:rPr>
            <w:rFonts w:ascii="Calibri Light" w:hAnsi="Calibri Light"/>
          </w:rPr>
          <w:delText xml:space="preserve"> </w:delText>
        </w:r>
      </w:del>
      <w:r w:rsidRPr="00F67F56">
        <w:rPr>
          <w:rFonts w:ascii="Calibri Light" w:hAnsi="Calibri Light"/>
        </w:rPr>
        <w:t xml:space="preserve"> pracovníků </w:t>
      </w:r>
      <w:r>
        <w:rPr>
          <w:rFonts w:ascii="Calibri Light" w:hAnsi="Calibri Light"/>
        </w:rPr>
        <w:t xml:space="preserve">do publikační činnosti </w:t>
      </w:r>
      <w:r w:rsidRPr="00F67F56">
        <w:rPr>
          <w:rFonts w:ascii="Calibri Light" w:hAnsi="Calibri Light"/>
        </w:rPr>
        <w:t>je zřejmé z</w:t>
      </w:r>
      <w:r>
        <w:rPr>
          <w:rFonts w:ascii="Calibri Light" w:hAnsi="Calibri Light"/>
        </w:rPr>
        <w:t xml:space="preserve"> formuláře C-I Personální zabezpečení a CII kde jsou uvedeny tvůrčí aktivity a řešené projekty vztahující se k předloženému </w:t>
      </w:r>
      <w:r>
        <w:rPr>
          <w:rFonts w:ascii="Calibri Light" w:hAnsi="Calibri Light"/>
        </w:rPr>
        <w:lastRenderedPageBreak/>
        <w:t xml:space="preserve">studijnímu programu. </w:t>
      </w:r>
      <w:r w:rsidRPr="00F67F56">
        <w:rPr>
          <w:rFonts w:ascii="Calibri Light" w:hAnsi="Calibri Light"/>
        </w:rPr>
        <w:t>Do těchto činností jsou pravidelně zapojováni studenti zejména v rámci svých kvalifikačních prací.</w:t>
      </w:r>
      <w:r>
        <w:rPr>
          <w:rFonts w:ascii="Calibri Light" w:hAnsi="Calibri Light"/>
        </w:rPr>
        <w:t xml:space="preserve"> </w:t>
      </w:r>
      <w:r w:rsidRPr="00F67F56">
        <w:rPr>
          <w:rFonts w:ascii="Calibri Light" w:hAnsi="Calibri Light"/>
        </w:rPr>
        <w:t xml:space="preserve">Důkazem je </w:t>
      </w:r>
      <w:r>
        <w:rPr>
          <w:rFonts w:ascii="Calibri Light" w:hAnsi="Calibri Light"/>
        </w:rPr>
        <w:t>přítomnost</w:t>
      </w:r>
      <w:r w:rsidRPr="00F67F56">
        <w:rPr>
          <w:rFonts w:ascii="Calibri Light" w:hAnsi="Calibri Light"/>
        </w:rPr>
        <w:t xml:space="preserve"> studentů jako členů autorských kolektivů</w:t>
      </w:r>
      <w:r w:rsidR="002F1DA7">
        <w:rPr>
          <w:rFonts w:ascii="Calibri Light" w:hAnsi="Calibri Light"/>
        </w:rPr>
        <w:t>.</w:t>
      </w:r>
      <w:r w:rsidRPr="00F67F56">
        <w:rPr>
          <w:rFonts w:ascii="Calibri Light" w:hAnsi="Calibri Light"/>
        </w:rPr>
        <w:t xml:space="preserve"> Předkládaný návrh akreditace je koncipován pro posílení tvůrčí činnosti fakulty a její rozvoj i do budoucna. Tvůrčí činnost se rovněž uskutečňuje v rámci projektů</w:t>
      </w:r>
      <w:r>
        <w:rPr>
          <w:rFonts w:ascii="Calibri Light" w:hAnsi="Calibri Light"/>
        </w:rPr>
        <w:t xml:space="preserve"> a smluvních výzkumů, </w:t>
      </w:r>
      <w:r w:rsidRPr="00F67F56">
        <w:rPr>
          <w:rFonts w:ascii="Calibri Light" w:hAnsi="Calibri Light"/>
        </w:rPr>
        <w:t>do kterých jsou studenti rovněž pravidelně zapojováni.</w:t>
      </w:r>
    </w:p>
    <w:p w14:paraId="57FFABF0" w14:textId="77777777" w:rsidR="000B2026" w:rsidRPr="00F67F56" w:rsidRDefault="000B2026" w:rsidP="00F67F56">
      <w:pPr>
        <w:spacing w:before="120" w:after="120"/>
        <w:jc w:val="both"/>
        <w:rPr>
          <w:rFonts w:ascii="Calibri Light" w:hAnsi="Calibri Light"/>
        </w:rPr>
      </w:pPr>
    </w:p>
    <w:p w14:paraId="4B457FFF" w14:textId="77777777" w:rsidR="009E517D" w:rsidRDefault="009E517D" w:rsidP="00035992">
      <w:pPr>
        <w:pStyle w:val="Nadpis2"/>
      </w:pPr>
      <w:r w:rsidRPr="00035992">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7DCE13DA" w14:textId="0CDC985D" w:rsidR="00571261" w:rsidRDefault="00571261" w:rsidP="00571261">
      <w:pPr>
        <w:tabs>
          <w:tab w:val="left" w:pos="2835"/>
        </w:tabs>
        <w:spacing w:before="120" w:after="120"/>
        <w:jc w:val="both"/>
        <w:rPr>
          <w:rFonts w:ascii="Calibri Light" w:hAnsi="Calibri Light"/>
        </w:rPr>
      </w:pPr>
      <w:r w:rsidRPr="00571261">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w:t>
      </w:r>
      <w:r>
        <w:rPr>
          <w:rFonts w:ascii="Calibri Light" w:hAnsi="Calibri Light"/>
        </w:rPr>
        <w:t>veřejný dokument</w:t>
      </w:r>
      <w:r>
        <w:rPr>
          <w:rStyle w:val="Znakapoznpodarou"/>
          <w:rFonts w:ascii="Calibri Light" w:hAnsi="Calibri Light"/>
        </w:rPr>
        <w:footnoteReference w:id="35"/>
      </w:r>
      <w:r>
        <w:rPr>
          <w:rFonts w:ascii="Calibri Light" w:hAnsi="Calibri Light"/>
        </w:rPr>
        <w:t>.</w:t>
      </w:r>
      <w:r w:rsidRPr="00571261">
        <w:rPr>
          <w:rFonts w:ascii="Calibri Light" w:hAnsi="Calibri Light"/>
        </w:rPr>
        <w:t xml:space="preserve"> </w:t>
      </w:r>
    </w:p>
    <w:p w14:paraId="05CDE71B" w14:textId="77777777" w:rsidR="00EC1EB7" w:rsidRDefault="00EC1EB7" w:rsidP="00571261">
      <w:pPr>
        <w:tabs>
          <w:tab w:val="left" w:pos="2835"/>
        </w:tabs>
        <w:spacing w:before="120" w:after="120"/>
        <w:jc w:val="both"/>
        <w:rPr>
          <w:rFonts w:ascii="Calibri Light" w:hAnsi="Calibri Light"/>
        </w:rPr>
      </w:pP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7C78AEAA" w14:textId="10BE5EDB" w:rsidR="00571261" w:rsidRDefault="002F1DA7" w:rsidP="00571261">
      <w:pPr>
        <w:tabs>
          <w:tab w:val="left" w:pos="2835"/>
        </w:tabs>
        <w:spacing w:before="120" w:after="120"/>
        <w:jc w:val="both"/>
        <w:rPr>
          <w:rFonts w:ascii="Calibri Light" w:hAnsi="Calibri Light"/>
        </w:rPr>
      </w:pPr>
      <w:r w:rsidRPr="002F1DA7">
        <w:rPr>
          <w:rFonts w:ascii="Calibri Light" w:hAnsi="Calibri Light"/>
        </w:rPr>
        <w:t xml:space="preserve">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rovněž Laboratorní centrum Fakulty technologické s  výukovými i výzkumnými laboratořemi a kvalitním přístrojovým vybavením. Velký důraz je kladen na využití nejmodernější výpočetní techniky spolu s příslušným </w:t>
      </w:r>
      <w:r>
        <w:rPr>
          <w:rFonts w:ascii="Calibri Light" w:hAnsi="Calibri Light"/>
        </w:rPr>
        <w:t>software</w:t>
      </w:r>
      <w:r w:rsidRPr="002F1DA7">
        <w:rPr>
          <w:rFonts w:ascii="Calibri Light" w:hAnsi="Calibri Light"/>
        </w:rPr>
        <w:t>. Pracoviště disponuje v současné době 5 specializovanými PC učebnami, na které mají studenti přístup v podstatě kdykoliv i mimo řádnou výuku. Bližší popis je uveden v tabulce C-IV akreditačního spisu „Materiální zabezpečení studijního programu“.</w:t>
      </w:r>
      <w:r>
        <w:rPr>
          <w:rFonts w:ascii="Calibri Light" w:hAnsi="Calibri Light"/>
        </w:rPr>
        <w:t xml:space="preserve"> </w:t>
      </w:r>
      <w:r w:rsidR="00571261" w:rsidRPr="00571261">
        <w:rPr>
          <w:rFonts w:ascii="Calibri Light" w:hAnsi="Calibri Light"/>
        </w:rPr>
        <w:t>Přístrojové vybavení je průběžně doplňováno jak z provozních prostředků, tak za pomoci finančních zdrojů z projektů a grantů. Kompletní přehled přístrojového vybavení je k dispozici na webových stránkách Fakulty technologické</w:t>
      </w:r>
      <w:r w:rsidR="000700C8">
        <w:rPr>
          <w:rStyle w:val="Znakapoznpodarou"/>
          <w:rFonts w:ascii="Calibri Light" w:hAnsi="Calibri Light"/>
        </w:rPr>
        <w:footnoteReference w:id="36"/>
      </w:r>
      <w:r w:rsidR="000700C8">
        <w:rPr>
          <w:rFonts w:ascii="Calibri Light" w:hAnsi="Calibri Light"/>
        </w:rPr>
        <w:t>.</w:t>
      </w:r>
    </w:p>
    <w:p w14:paraId="5FB87AA1" w14:textId="77777777" w:rsidR="00EC1EB7" w:rsidRPr="00571261" w:rsidRDefault="00EC1EB7" w:rsidP="00571261">
      <w:pPr>
        <w:tabs>
          <w:tab w:val="left" w:pos="2835"/>
        </w:tabs>
        <w:spacing w:before="120" w:after="120"/>
        <w:jc w:val="both"/>
        <w:rPr>
          <w:rFonts w:ascii="Calibri Light" w:hAnsi="Calibri Light"/>
        </w:rPr>
      </w:pP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4B5086F4" w14:textId="100C8774" w:rsidR="000700C8" w:rsidRDefault="000700C8" w:rsidP="000700C8">
      <w:pPr>
        <w:tabs>
          <w:tab w:val="left" w:pos="2835"/>
        </w:tabs>
        <w:spacing w:before="120" w:after="120"/>
        <w:jc w:val="both"/>
        <w:rPr>
          <w:rFonts w:ascii="Calibri Light" w:hAnsi="Calibri Light"/>
        </w:rPr>
      </w:pPr>
      <w:r w:rsidRPr="000700C8">
        <w:rPr>
          <w:rFonts w:ascii="Calibri Light" w:hAnsi="Calibri Light"/>
        </w:rPr>
        <w:lastRenderedPageBreak/>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w:t>
      </w:r>
      <w:r>
        <w:rPr>
          <w:rFonts w:ascii="Calibri Light" w:hAnsi="Calibri Light"/>
        </w:rPr>
        <w:t>Konkrétní</w:t>
      </w:r>
      <w:r w:rsidRPr="000700C8">
        <w:rPr>
          <w:rFonts w:ascii="Calibri Light" w:hAnsi="Calibri Light"/>
        </w:rPr>
        <w:t xml:space="preserve"> zdroje jsou popsány jednak v části C III akreditačního spisu, a také zde, v</w:t>
      </w:r>
      <w:r w:rsidR="00883558">
        <w:rPr>
          <w:rFonts w:ascii="Calibri Light" w:hAnsi="Calibri Light"/>
        </w:rPr>
        <w:t>e</w:t>
      </w:r>
      <w:r w:rsidRPr="000700C8">
        <w:rPr>
          <w:rFonts w:ascii="Calibri Light" w:hAnsi="Calibri Light"/>
        </w:rPr>
        <w:t xml:space="preserve"> standardu 1.13.</w:t>
      </w:r>
    </w:p>
    <w:p w14:paraId="046B4DA7" w14:textId="77777777" w:rsidR="00EC1EB7" w:rsidRPr="000700C8" w:rsidRDefault="00EC1EB7" w:rsidP="000700C8">
      <w:pPr>
        <w:tabs>
          <w:tab w:val="left" w:pos="2835"/>
        </w:tabs>
        <w:spacing w:before="120" w:after="120"/>
        <w:jc w:val="both"/>
        <w:rPr>
          <w:rFonts w:ascii="Calibri Light" w:hAnsi="Calibri Light"/>
        </w:rPr>
      </w:pPr>
    </w:p>
    <w:p w14:paraId="30E57E4A" w14:textId="2E6FE2CF" w:rsidR="00EC1EB7" w:rsidRPr="00EC1EB7" w:rsidRDefault="009E517D" w:rsidP="00F852B1">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6ADD17CC" w14:textId="56F2694B" w:rsidR="009E517D" w:rsidRDefault="00683429" w:rsidP="00683429">
      <w:pPr>
        <w:tabs>
          <w:tab w:val="left" w:pos="2835"/>
        </w:tabs>
        <w:spacing w:before="120" w:after="120"/>
        <w:jc w:val="both"/>
        <w:rPr>
          <w:rFonts w:ascii="Calibri Light" w:hAnsi="Calibri Light"/>
        </w:rPr>
      </w:pPr>
      <w:r w:rsidRPr="00683429">
        <w:rPr>
          <w:rFonts w:ascii="Calibri Light" w:hAnsi="Calibri Light"/>
        </w:rPr>
        <w:t>Výuka ve studijních programech je plně uskutečňována v místě sídla UTB, výjimkou je realizace praxí, či výměnných studijních pobytů; tyto aktivity jsou zajišťovány případ od případu a relevantní vybavenost pracovišť je hodnocena garantem studijního programu a smluvně zajištěna.</w:t>
      </w:r>
    </w:p>
    <w:p w14:paraId="52C864E2" w14:textId="77777777" w:rsidR="00B14704" w:rsidRPr="00683429" w:rsidRDefault="00B14704" w:rsidP="00683429">
      <w:pPr>
        <w:tabs>
          <w:tab w:val="left" w:pos="2835"/>
        </w:tabs>
        <w:spacing w:before="120" w:after="120"/>
        <w:jc w:val="both"/>
        <w:rPr>
          <w:rFonts w:ascii="Calibri Light" w:hAnsi="Calibri Light"/>
        </w:rPr>
      </w:pPr>
    </w:p>
    <w:p w14:paraId="67A73583" w14:textId="77777777" w:rsidR="009E517D" w:rsidRDefault="009E517D" w:rsidP="00035992">
      <w:pPr>
        <w:pStyle w:val="Nadpis2"/>
      </w:pPr>
      <w:r w:rsidRPr="00035992">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307AF4FF" w14:textId="1BAA9EDE" w:rsidR="00683429" w:rsidRDefault="00683429" w:rsidP="005962B5">
      <w:pPr>
        <w:keepNext/>
        <w:keepLines/>
        <w:tabs>
          <w:tab w:val="left" w:pos="2835"/>
        </w:tabs>
        <w:spacing w:before="120" w:after="120"/>
        <w:jc w:val="both"/>
        <w:rPr>
          <w:rFonts w:ascii="Calibri Light" w:hAnsi="Calibri Light"/>
        </w:rPr>
      </w:pPr>
      <w:r w:rsidRPr="00683429">
        <w:rPr>
          <w:rFonts w:ascii="Calibri Light" w:hAnsi="Calibri Light"/>
        </w:rPr>
        <w:t>Pozice garanta studijního programu je dána</w:t>
      </w:r>
      <w:r>
        <w:rPr>
          <w:rFonts w:ascii="Calibri Light" w:hAnsi="Calibri Light"/>
        </w:rPr>
        <w:t xml:space="preserve"> zákonem č</w:t>
      </w:r>
      <w:r w:rsidRPr="00683429">
        <w:rPr>
          <w:rFonts w:ascii="Calibri Light" w:hAnsi="Calibri Light"/>
        </w:rPr>
        <w:t xml:space="preserve">. 111/1998 SB., </w:t>
      </w:r>
      <w:r>
        <w:rPr>
          <w:rFonts w:ascii="Calibri Light" w:hAnsi="Calibri Light"/>
        </w:rPr>
        <w:t>o vysokých školách</w:t>
      </w:r>
      <w:r>
        <w:rPr>
          <w:rStyle w:val="Znakapoznpodarou"/>
          <w:rFonts w:ascii="Calibri Light" w:hAnsi="Calibri Light"/>
        </w:rPr>
        <w:footnoteReference w:id="37"/>
      </w:r>
      <w:r>
        <w:rPr>
          <w:rFonts w:ascii="Calibri Light" w:hAnsi="Calibri Light"/>
        </w:rPr>
        <w:t xml:space="preserve">, v platném znění </w:t>
      </w:r>
      <w:r w:rsidRPr="00683429">
        <w:rPr>
          <w:rFonts w:ascii="Calibri Light" w:hAnsi="Calibri Light"/>
        </w:rPr>
        <w:t xml:space="preserve">a na univerzitní úrovni jsou </w:t>
      </w:r>
      <w:r w:rsidR="005962B5" w:rsidRPr="00683429">
        <w:rPr>
          <w:rFonts w:ascii="Calibri Light" w:hAnsi="Calibri Light"/>
        </w:rPr>
        <w:t>pravomoc</w:t>
      </w:r>
      <w:r w:rsidR="005962B5">
        <w:rPr>
          <w:rFonts w:ascii="Calibri Light" w:hAnsi="Calibri Light"/>
        </w:rPr>
        <w:t>i</w:t>
      </w:r>
      <w:r w:rsidRPr="00683429">
        <w:rPr>
          <w:rFonts w:ascii="Calibri Light" w:hAnsi="Calibri Light"/>
        </w:rPr>
        <w:t xml:space="preserve"> a odpovědnost garanta stanovena především vnitřním předpisem Řád pro tvorbu, schvalování, uskutečňování a změny studijních programů UTB</w:t>
      </w:r>
      <w:r w:rsidR="005962B5">
        <w:rPr>
          <w:rStyle w:val="Znakapoznpodarou"/>
          <w:rFonts w:ascii="Calibri Light" w:hAnsi="Calibri Light"/>
        </w:rPr>
        <w:footnoteReference w:id="38"/>
      </w:r>
      <w:r w:rsidRPr="00683429">
        <w:rPr>
          <w:rFonts w:ascii="Calibri Light" w:hAnsi="Calibri Light"/>
        </w:rPr>
        <w:t xml:space="preserve"> ve Zlíně </w:t>
      </w:r>
      <w:r w:rsidR="005962B5">
        <w:rPr>
          <w:rFonts w:ascii="Calibri Light" w:hAnsi="Calibri Light"/>
        </w:rPr>
        <w:t xml:space="preserve">v čl. 8. </w:t>
      </w:r>
    </w:p>
    <w:p w14:paraId="7B9D7174" w14:textId="77777777" w:rsidR="00EC1EB7" w:rsidRPr="00683429" w:rsidRDefault="00EC1EB7" w:rsidP="005962B5">
      <w:pPr>
        <w:keepNext/>
        <w:keepLines/>
        <w:tabs>
          <w:tab w:val="left" w:pos="2835"/>
        </w:tabs>
        <w:spacing w:before="120" w:after="120"/>
        <w:jc w:val="both"/>
        <w:rPr>
          <w:rFonts w:ascii="Calibri Light" w:hAnsi="Calibri Light"/>
        </w:rPr>
      </w:pP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05516237" w14:textId="1108FCBB" w:rsidR="005962B5" w:rsidRDefault="00883558" w:rsidP="005962B5">
      <w:pPr>
        <w:tabs>
          <w:tab w:val="left" w:pos="2835"/>
        </w:tabs>
        <w:spacing w:before="120" w:after="120"/>
        <w:jc w:val="both"/>
        <w:rPr>
          <w:rFonts w:ascii="Calibri Light" w:hAnsi="Calibri Light"/>
        </w:rPr>
      </w:pPr>
      <w:r w:rsidRPr="00883558">
        <w:rPr>
          <w:rFonts w:ascii="Calibri Light" w:hAnsi="Calibri Light"/>
        </w:rPr>
        <w:t>Garant studijního programu je akademický pracovník, který je habilitovaný docent v oboru „Nástroje a procesy“ s vědeckou hodností „doktor“ (ve zkratce „Ph.D.“) v oboru Strojírenská technologie. Obor habilitace garanta odpovídá jedné z oblastí vzdělávání, v rámci kterých bude studijní program uskutečňován. Garant má požadovanou kvalifikaci a jeho tvůrčí a vědecká činnost je stručně uvedena v akreditačních materiálech, v části C-I - Personální zabezpečení. Garant je autorem 11 publikací indexovaných na Web of Science Core Collection, 35 publikací indexovaných na Scopus, 1 monografie, 3 patentů a 14 užitných a průmyslových vzorů.</w:t>
      </w:r>
    </w:p>
    <w:p w14:paraId="18D7EBBC" w14:textId="77777777" w:rsidR="008E0A07" w:rsidRDefault="008E0A07" w:rsidP="005962B5">
      <w:pPr>
        <w:tabs>
          <w:tab w:val="left" w:pos="2835"/>
        </w:tabs>
        <w:spacing w:before="120" w:after="120"/>
        <w:jc w:val="both"/>
        <w:rPr>
          <w:ins w:id="15" w:author="Simona Mrkvičková" w:date="2018-04-13T10:35:00Z"/>
          <w:rFonts w:ascii="Calibri Light" w:hAnsi="Calibri Light"/>
        </w:rPr>
      </w:pPr>
      <w:ins w:id="16" w:author="Simona Mrkvičková" w:date="2018-04-13T10:35:00Z">
        <w:r w:rsidRPr="008E0A07">
          <w:rPr>
            <w:rFonts w:ascii="Calibri Light" w:hAnsi="Calibri Light"/>
          </w:rPr>
          <w:t xml:space="preserve">Vzhledem k omezenému prostoru v rámci životopisu (karta C I), byla sebehodnotící zpráva doplněna o následující údaje blíže vysvětlující odbornou kvalifikaci garanta ve vztahu ke konkrétním vyučovaným předmětům. Garant Doc. Staněk se dlouhodobě odborně věnuje problematice zpracovatelských nástrojů, zejména vstřikovacích forem, se kterými úzce souvisí strojní vybavení, na kterých jsou nástroje provozovány, simulace výrobních procesů, vlastnosti nástrojových materiálů i zpracovávaných materiálů. Úzce spolupracuje s řadou výrobních firem v rámci projektů souvisejících s reálnými výrobními problémy, např. v projektech CZ.01.1.02/0.0/0.0/15_007/0003397 Projekt „Plasty, kovy a </w:t>
        </w:r>
        <w:r w:rsidRPr="008E0A07">
          <w:rPr>
            <w:rFonts w:ascii="Calibri Light" w:hAnsi="Calibri Light"/>
          </w:rPr>
          <w:lastRenderedPageBreak/>
          <w:t>technologie nebo Projekt „V3 Formy na vstřikování silikonu“. Tematicky s výše uvedenou problematikou souvisí navrhování a výroba prototypů metodami aditivní výroby, kterou se doc. Staněk také dlouhodobě zabývá.</w:t>
        </w:r>
        <w:r>
          <w:rPr>
            <w:rFonts w:ascii="Calibri Light" w:hAnsi="Calibri Light"/>
          </w:rPr>
          <w:t xml:space="preserve"> </w:t>
        </w:r>
      </w:ins>
    </w:p>
    <w:p w14:paraId="57B7EAE9" w14:textId="3C6C1113" w:rsidR="009E517D" w:rsidRDefault="005962B5" w:rsidP="005962B5">
      <w:pPr>
        <w:tabs>
          <w:tab w:val="left" w:pos="2835"/>
        </w:tabs>
        <w:spacing w:before="120" w:after="120"/>
        <w:jc w:val="both"/>
        <w:rPr>
          <w:rFonts w:ascii="Calibri Light" w:hAnsi="Calibri Light"/>
        </w:rPr>
      </w:pPr>
      <w:r w:rsidRPr="005962B5">
        <w:rPr>
          <w:rFonts w:ascii="Calibri Light" w:hAnsi="Calibri Light"/>
        </w:rPr>
        <w:t>Garant je akademickým pracovníkem UTB ve Zlíně a působí na vysoké škole jako akademický pracovník na základě pracovní</w:t>
      </w:r>
      <w:r w:rsidR="00217502">
        <w:rPr>
          <w:rFonts w:ascii="Calibri Light" w:hAnsi="Calibri Light"/>
        </w:rPr>
        <w:t xml:space="preserve"> smlouvy</w:t>
      </w:r>
      <w:r w:rsidRPr="005962B5">
        <w:rPr>
          <w:rFonts w:ascii="Calibri Light" w:hAnsi="Calibri Light"/>
        </w:rPr>
        <w:t xml:space="preserve"> s celkovou týdenní pracovní dobou odpovídající stanovené týdenní pracovní době podle § 79 zákoníku práce. </w:t>
      </w:r>
    </w:p>
    <w:p w14:paraId="3F6180B3" w14:textId="0D5DF9A4" w:rsidR="008E10F9" w:rsidRDefault="00527ED7" w:rsidP="005962B5">
      <w:pPr>
        <w:tabs>
          <w:tab w:val="left" w:pos="2835"/>
        </w:tabs>
        <w:spacing w:before="120" w:after="120"/>
        <w:jc w:val="both"/>
        <w:rPr>
          <w:rFonts w:ascii="Calibri Light" w:hAnsi="Calibri Light"/>
        </w:rPr>
      </w:pPr>
      <w:r>
        <w:rPr>
          <w:rFonts w:ascii="Calibri Light" w:hAnsi="Calibri Light"/>
        </w:rPr>
        <w:t>Garant</w:t>
      </w:r>
      <w:r w:rsidR="003C229F">
        <w:rPr>
          <w:rFonts w:ascii="Calibri Light" w:hAnsi="Calibri Light"/>
        </w:rPr>
        <w:t xml:space="preserve"> předloženého studijního programu</w:t>
      </w:r>
      <w:r w:rsidR="008E10F9">
        <w:rPr>
          <w:rFonts w:ascii="Calibri Light" w:hAnsi="Calibri Light"/>
        </w:rPr>
        <w:t xml:space="preserve"> </w:t>
      </w:r>
      <w:r w:rsidR="00883558">
        <w:rPr>
          <w:rFonts w:ascii="Calibri Light" w:hAnsi="Calibri Light"/>
        </w:rPr>
        <w:t xml:space="preserve">není v současné době </w:t>
      </w:r>
      <w:r w:rsidR="003C229F">
        <w:rPr>
          <w:rFonts w:ascii="Calibri Light" w:hAnsi="Calibri Light"/>
        </w:rPr>
        <w:t>garantem žádného akreditovaného studijního programu.</w:t>
      </w:r>
    </w:p>
    <w:p w14:paraId="1108474B" w14:textId="77777777" w:rsidR="003C229F" w:rsidRPr="005962B5" w:rsidRDefault="003C229F" w:rsidP="005962B5">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2F296F87" w14:textId="6E2A88AF"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r w:rsidR="003C229F">
        <w:rPr>
          <w:rFonts w:ascii="Calibri Light" w:hAnsi="Calibri Light"/>
        </w:rPr>
        <w:t>Výrobní inženýrství</w:t>
      </w:r>
      <w:r w:rsidRPr="007D7B53">
        <w:rPr>
          <w:rFonts w:ascii="Calibri Light" w:hAnsi="Calibri Light"/>
        </w:rPr>
        <w:t xml:space="preserve">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63A85958" w14:textId="0A1EDBC4" w:rsidR="007D7B53" w:rsidRPr="007D7B53" w:rsidRDefault="007D7B53" w:rsidP="007D7B53">
      <w:pPr>
        <w:tabs>
          <w:tab w:val="left" w:pos="2835"/>
        </w:tabs>
        <w:spacing w:before="120" w:after="120"/>
        <w:jc w:val="both"/>
        <w:rPr>
          <w:rFonts w:ascii="Calibri Light" w:hAnsi="Calibri Light"/>
        </w:rPr>
      </w:pPr>
      <w:r w:rsidRPr="007D7B53">
        <w:rPr>
          <w:rFonts w:ascii="Calibri Light" w:hAnsi="Calibri Light"/>
        </w:rPr>
        <w:t xml:space="preserve">Počet akademických pracovníků zabezpečujících studijní program </w:t>
      </w:r>
      <w:r w:rsidR="003C229F">
        <w:rPr>
          <w:rFonts w:ascii="Calibri Light" w:hAnsi="Calibri Light"/>
        </w:rPr>
        <w:t>Výrobní inženýrství</w:t>
      </w:r>
      <w:r w:rsidRPr="007D7B53">
        <w:rPr>
          <w:rFonts w:ascii="Calibri Light" w:hAnsi="Calibri Light"/>
        </w:rPr>
        <w:t xml:space="preserve"> odpovídá typu studijního programu, oblasti vzdělávání</w:t>
      </w:r>
      <w:r w:rsidR="003C229F">
        <w:rPr>
          <w:rFonts w:ascii="Calibri Light" w:hAnsi="Calibri Light"/>
        </w:rPr>
        <w:t xml:space="preserve">, </w:t>
      </w:r>
      <w:r w:rsidRPr="007D7B53">
        <w:rPr>
          <w:rFonts w:ascii="Calibri Light" w:hAnsi="Calibri Light"/>
        </w:rPr>
        <w:t>formě studia, metodám výuky a předpokládanému počtu studentů.</w:t>
      </w:r>
      <w:ins w:id="17" w:author="Simona Mrkvičková" w:date="2018-04-13T14:59:00Z">
        <w:r w:rsidR="008E3A0D">
          <w:rPr>
            <w:rFonts w:ascii="Calibri Light" w:hAnsi="Calibri Light"/>
          </w:rPr>
          <w:t xml:space="preserve"> </w:t>
        </w:r>
      </w:ins>
      <w:ins w:id="18" w:author="Simona Mrkvičková" w:date="2018-04-13T15:02:00Z">
        <w:r w:rsidR="00FD52DC">
          <w:rPr>
            <w:rFonts w:ascii="Calibri Light" w:hAnsi="Calibri Light"/>
          </w:rPr>
          <w:t>Na</w:t>
        </w:r>
      </w:ins>
      <w:ins w:id="19" w:author="Simona Mrkvičková" w:date="2018-04-13T15:01:00Z">
        <w:r w:rsidR="00FD52DC">
          <w:rPr>
            <w:rFonts w:ascii="Calibri Light" w:hAnsi="Calibri Light"/>
          </w:rPr>
          <w:t xml:space="preserve"> </w:t>
        </w:r>
      </w:ins>
      <w:ins w:id="20" w:author="Simona Mrkvičková" w:date="2018-04-13T15:02:00Z">
        <w:r w:rsidR="00FD52DC">
          <w:rPr>
            <w:rFonts w:ascii="Calibri Light" w:hAnsi="Calibri Light"/>
          </w:rPr>
          <w:t>FT</w:t>
        </w:r>
        <w:r w:rsidR="00FD52DC" w:rsidRPr="00FD52DC">
          <w:rPr>
            <w:rFonts w:ascii="Calibri Light" w:hAnsi="Calibri Light"/>
          </w:rPr>
          <w:t xml:space="preserve"> je stanoven maximální počet kvalifikačních prací, které může vést jedna osoba </w:t>
        </w:r>
        <w:r w:rsidR="00FD52DC">
          <w:rPr>
            <w:rFonts w:ascii="Calibri Light" w:hAnsi="Calibri Light"/>
          </w:rPr>
          <w:t>v</w:t>
        </w:r>
        <w:r w:rsidR="00FD52DC" w:rsidRPr="00FD52DC">
          <w:rPr>
            <w:rFonts w:ascii="Calibri Light" w:hAnsi="Calibri Light"/>
          </w:rPr>
          <w:t xml:space="preserve"> pokynu děkana PD/02/2018</w:t>
        </w:r>
      </w:ins>
      <w:ins w:id="21" w:author="Simona Mrkvičková" w:date="2018-04-13T15:05:00Z">
        <w:r w:rsidR="00FD52DC">
          <w:rPr>
            <w:rStyle w:val="Znakapoznpodarou"/>
            <w:rFonts w:ascii="Calibri Light" w:hAnsi="Calibri Light"/>
          </w:rPr>
          <w:footnoteReference w:id="39"/>
        </w:r>
      </w:ins>
      <w:ins w:id="24" w:author="Simona Mrkvičková" w:date="2018-04-13T15:02:00Z">
        <w:r w:rsidR="00FD52DC" w:rsidRPr="00FD52DC">
          <w:rPr>
            <w:rFonts w:ascii="Calibri Light" w:hAnsi="Calibri Light"/>
          </w:rPr>
          <w:t xml:space="preserve"> .</w:t>
        </w:r>
      </w:ins>
      <w:r w:rsidRPr="007D7B53">
        <w:rPr>
          <w:rFonts w:ascii="Calibri Light" w:hAnsi="Calibri Light"/>
        </w:rPr>
        <w:t xml:space="preserve"> 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Pr>
          <w:rStyle w:val="Znakapoznpodarou"/>
          <w:rFonts w:ascii="Calibri Light" w:hAnsi="Calibri Light"/>
        </w:rPr>
        <w:footnoteReference w:id="40"/>
      </w:r>
      <w:r w:rsidRPr="007D7B53">
        <w:rPr>
          <w:rFonts w:ascii="Calibri Light" w:hAnsi="Calibri Light"/>
        </w:rPr>
        <w:t>.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Pr>
          <w:rFonts w:ascii="Calibri Light" w:hAnsi="Calibri Light"/>
        </w:rPr>
        <w:t>)</w:t>
      </w:r>
      <w:r>
        <w:rPr>
          <w:rStyle w:val="Znakapoznpodarou"/>
          <w:rFonts w:ascii="Calibri Light" w:hAnsi="Calibri Light"/>
        </w:rPr>
        <w:footnoteReference w:id="41"/>
      </w:r>
      <w:r>
        <w:rPr>
          <w:rFonts w:ascii="Calibri Light" w:hAnsi="Calibri Light"/>
        </w:rPr>
        <w:t>.</w:t>
      </w:r>
    </w:p>
    <w:p w14:paraId="4ADAAE6F" w14:textId="230F9D4C" w:rsidR="007D7B53" w:rsidRDefault="007D7B53" w:rsidP="007D7B53">
      <w:pPr>
        <w:tabs>
          <w:tab w:val="left" w:pos="2835"/>
        </w:tabs>
        <w:spacing w:before="120" w:after="120"/>
        <w:jc w:val="both"/>
        <w:rPr>
          <w:ins w:id="25" w:author="Simona Mrkvičková" w:date="2018-04-13T10:40:00Z"/>
          <w:rFonts w:ascii="Calibri Light" w:hAnsi="Calibri Light"/>
        </w:rPr>
      </w:pPr>
      <w:r w:rsidRPr="007D7B53">
        <w:rPr>
          <w:rFonts w:ascii="Calibri Light" w:hAnsi="Calibri Light"/>
        </w:rPr>
        <w:t xml:space="preserve">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C-I – Personální zabezpečení. Je samozřejmé, že do budoucna je potřeba počítat s dalším posílením personálního zabezpečení studijního programu, co do počtu docentů a profesorů. V poměrně krátké době je možné </w:t>
      </w:r>
      <w:r w:rsidRPr="007D7B53">
        <w:rPr>
          <w:rFonts w:ascii="Calibri Light" w:hAnsi="Calibri Light"/>
        </w:rPr>
        <w:lastRenderedPageBreak/>
        <w:t xml:space="preserve">počítat s habilitačním a profesorským řízením několika mladých, perspektivních akademických pracovníků. Akademičtí pracovníci, kteří se podílejí na realizaci studijního programu, vykonávají tvůrčí činnost, která odpovídá </w:t>
      </w:r>
      <w:r>
        <w:rPr>
          <w:rFonts w:ascii="Calibri Light" w:hAnsi="Calibri Light"/>
        </w:rPr>
        <w:t>jejich</w:t>
      </w:r>
      <w:r w:rsidRPr="007D7B53">
        <w:rPr>
          <w:rFonts w:ascii="Calibri Light" w:hAnsi="Calibri Light"/>
        </w:rPr>
        <w:t xml:space="preserve"> odborné náplni.</w:t>
      </w:r>
    </w:p>
    <w:p w14:paraId="29122AF4" w14:textId="2218B3DE" w:rsidR="008E0A07" w:rsidRDefault="008E0A07" w:rsidP="007D7B53">
      <w:pPr>
        <w:tabs>
          <w:tab w:val="left" w:pos="2835"/>
        </w:tabs>
        <w:spacing w:before="120" w:after="120"/>
        <w:jc w:val="both"/>
        <w:rPr>
          <w:rFonts w:ascii="Calibri Light" w:hAnsi="Calibri Light"/>
        </w:rPr>
      </w:pPr>
      <w:ins w:id="26" w:author="Simona Mrkvičková" w:date="2018-04-13T10:40:00Z">
        <w:r w:rsidRPr="008E0A07">
          <w:rPr>
            <w:rFonts w:ascii="Calibri Light" w:hAnsi="Calibri Light"/>
          </w:rPr>
          <w:t>Na základě posouzení Radou pro vnitřní hodnocení UTB ve Zlíně byla sebehodnotící zpráva doplněna o následující údaje blíže vysvětlující odbornou kvalifikaci některých akademických pracovníků ve vztahu k</w:t>
        </w:r>
      </w:ins>
      <w:ins w:id="27" w:author="Simona Mrkvičková" w:date="2018-04-13T10:53:00Z">
        <w:r w:rsidR="0068338A">
          <w:rPr>
            <w:rFonts w:ascii="Calibri Light" w:hAnsi="Calibri Light"/>
          </w:rPr>
          <w:t> </w:t>
        </w:r>
      </w:ins>
      <w:ins w:id="28" w:author="Simona Mrkvičková" w:date="2018-04-13T10:40:00Z">
        <w:r w:rsidRPr="008E0A07">
          <w:rPr>
            <w:rFonts w:ascii="Calibri Light" w:hAnsi="Calibri Light"/>
          </w:rPr>
          <w:t>vyuč</w:t>
        </w:r>
        <w:r w:rsidR="0068338A">
          <w:rPr>
            <w:rFonts w:ascii="Calibri Light" w:hAnsi="Calibri Light"/>
          </w:rPr>
          <w:t xml:space="preserve">ovaným předmětům a plánované řešení nástupnictví </w:t>
        </w:r>
      </w:ins>
      <w:ins w:id="29" w:author="Simona Mrkvičková" w:date="2018-04-13T11:00:00Z">
        <w:r w:rsidR="0068338A">
          <w:rPr>
            <w:rFonts w:ascii="Calibri Light" w:hAnsi="Calibri Light"/>
          </w:rPr>
          <w:t>akademických pracovníků</w:t>
        </w:r>
      </w:ins>
      <w:ins w:id="30" w:author="Simona Mrkvičková" w:date="2018-04-13T10:40:00Z">
        <w:r w:rsidR="0068338A">
          <w:rPr>
            <w:rFonts w:ascii="Calibri Light" w:hAnsi="Calibri Light"/>
          </w:rPr>
          <w:t xml:space="preserve"> s</w:t>
        </w:r>
      </w:ins>
      <w:ins w:id="31" w:author="Simona Mrkvičková" w:date="2018-04-13T11:00:00Z">
        <w:r w:rsidR="0068338A">
          <w:rPr>
            <w:rFonts w:ascii="Calibri Light" w:hAnsi="Calibri Light"/>
          </w:rPr>
          <w:t> </w:t>
        </w:r>
      </w:ins>
      <w:ins w:id="32" w:author="Simona Mrkvičková" w:date="2018-04-13T10:40:00Z">
        <w:r w:rsidR="0068338A">
          <w:rPr>
            <w:rFonts w:ascii="Calibri Light" w:hAnsi="Calibri Light"/>
          </w:rPr>
          <w:t xml:space="preserve">vysokým </w:t>
        </w:r>
      </w:ins>
      <w:ins w:id="33" w:author="Simona Mrkvičková" w:date="2018-04-13T11:00:00Z">
        <w:r w:rsidR="0068338A">
          <w:rPr>
            <w:rFonts w:ascii="Calibri Light" w:hAnsi="Calibri Light"/>
          </w:rPr>
          <w:t>věkem.</w:t>
        </w:r>
      </w:ins>
      <w:ins w:id="34" w:author="Simona Mrkvičková" w:date="2018-04-13T10:40:00Z">
        <w:r w:rsidR="0068338A">
          <w:rPr>
            <w:rFonts w:ascii="Calibri Light" w:hAnsi="Calibri Light"/>
          </w:rPr>
          <w:t xml:space="preserve"> </w:t>
        </w:r>
      </w:ins>
    </w:p>
    <w:p w14:paraId="79DB033D" w14:textId="4BAE0C50" w:rsidR="00EC1EB7" w:rsidRDefault="008E0A07" w:rsidP="007D7B53">
      <w:pPr>
        <w:tabs>
          <w:tab w:val="left" w:pos="2835"/>
        </w:tabs>
        <w:spacing w:before="120" w:after="120"/>
        <w:jc w:val="both"/>
        <w:rPr>
          <w:ins w:id="35" w:author="Simona Mrkvičková" w:date="2018-04-13T11:01:00Z"/>
          <w:rFonts w:ascii="Calibri Light" w:hAnsi="Calibri Light"/>
        </w:rPr>
      </w:pPr>
      <w:ins w:id="36" w:author="Simona Mrkvičková" w:date="2018-04-13T10:35:00Z">
        <w:r w:rsidRPr="008E0A07">
          <w:rPr>
            <w:rFonts w:ascii="Calibri Light" w:hAnsi="Calibri Light"/>
          </w:rPr>
          <w:t>Seznam publikační činnosti jednotlivých garantů uvedený v příslušných formulářích představuje výběr nejlépe hodnocených publikací za posledních 5 let dle příslušné metodiky. Tvůrčí činnost garantů v oblastech vyučovaných předmětů se odráží zejména v projektové činnosti základního, aplikovaného a smluvního výzkumu. U některých vyučovaných předmětů je obtížné najít prostor k publikování, např. Technologické projektování.</w:t>
        </w:r>
      </w:ins>
    </w:p>
    <w:p w14:paraId="6F1B31DA" w14:textId="11C96F07" w:rsidR="0068338A" w:rsidRDefault="0068338A" w:rsidP="007D7B53">
      <w:pPr>
        <w:tabs>
          <w:tab w:val="left" w:pos="2835"/>
        </w:tabs>
        <w:spacing w:before="120" w:after="120"/>
        <w:jc w:val="both"/>
        <w:rPr>
          <w:ins w:id="37" w:author="Simona Mrkvičková" w:date="2018-04-13T11:12:00Z"/>
          <w:rFonts w:ascii="Calibri Light" w:hAnsi="Calibri Light"/>
        </w:rPr>
      </w:pPr>
      <w:ins w:id="38" w:author="Simona Mrkvičková" w:date="2018-04-13T11:01:00Z">
        <w:r w:rsidRPr="0068338A">
          <w:rPr>
            <w:rFonts w:ascii="Calibri Light" w:hAnsi="Calibri Light"/>
          </w:rPr>
          <w:t xml:space="preserve">Předložený návrh personálního zajištění respektuje současný stav, kdy v některých případech je výuka přednášek zajišťována i docenty a profesory pokročilejšího věku. Ústav se personálně stabilizuje po ztrátě nedávno tragicky zesnulého doc. Maňase (původního garanta </w:t>
        </w:r>
        <w:r>
          <w:rPr>
            <w:rFonts w:ascii="Calibri Light" w:hAnsi="Calibri Light"/>
          </w:rPr>
          <w:t>předloženého studijního programu</w:t>
        </w:r>
        <w:r w:rsidRPr="0068338A">
          <w:rPr>
            <w:rFonts w:ascii="Calibri Light" w:hAnsi="Calibri Light"/>
          </w:rPr>
          <w:t xml:space="preserve">) i odchodu prof. Letka ze zdravotních důvodů. Od ledna 2018 posílila ústav doc. Měřínská, u které je předpoklad zahájení řízení ke jmenování profesorem v </w:t>
        </w:r>
        <w:del w:id="39" w:author="Michal Staněk" w:date="2018-04-13T16:25:00Z">
          <w:r w:rsidRPr="0068338A" w:rsidDel="00616A19">
            <w:rPr>
              <w:rFonts w:ascii="Calibri Light" w:hAnsi="Calibri Light"/>
            </w:rPr>
            <w:delText>pro</w:delText>
          </w:r>
          <w:bookmarkStart w:id="40" w:name="_GoBack"/>
          <w:bookmarkEnd w:id="40"/>
          <w:r w:rsidRPr="0068338A" w:rsidDel="00616A19">
            <w:rPr>
              <w:rFonts w:ascii="Calibri Light" w:hAnsi="Calibri Light"/>
            </w:rPr>
            <w:delText>gramu Procesní inženýrství</w:delText>
          </w:r>
        </w:del>
      </w:ins>
      <w:ins w:id="41" w:author="Michal Staněk" w:date="2018-04-13T16:25:00Z">
        <w:r w:rsidR="00616A19">
          <w:rPr>
            <w:rFonts w:ascii="Calibri Light" w:hAnsi="Calibri Light"/>
          </w:rPr>
          <w:t>oboru Nástroje a procesy</w:t>
        </w:r>
      </w:ins>
      <w:ins w:id="42" w:author="Simona Mrkvičková" w:date="2018-04-13T11:01:00Z">
        <w:r w:rsidRPr="0068338A">
          <w:rPr>
            <w:rFonts w:ascii="Calibri Light" w:hAnsi="Calibri Light"/>
          </w:rPr>
          <w:t xml:space="preserve"> do 3 let. V roce 2018 bude dle personálního plánu ústavu zahájeno habilitační řízení dr. Bílka v </w:t>
        </w:r>
        <w:del w:id="43" w:author="Michal Staněk" w:date="2018-04-13T16:25:00Z">
          <w:r w:rsidRPr="0068338A" w:rsidDel="00616A19">
            <w:rPr>
              <w:rFonts w:ascii="Calibri Light" w:hAnsi="Calibri Light"/>
            </w:rPr>
            <w:delText>programu Procesní inženýrství</w:delText>
          </w:r>
        </w:del>
      </w:ins>
      <w:ins w:id="44" w:author="Michal Staněk" w:date="2018-04-13T16:25:00Z">
        <w:r w:rsidR="00616A19">
          <w:rPr>
            <w:rFonts w:ascii="Calibri Light" w:hAnsi="Calibri Light"/>
          </w:rPr>
          <w:t>oboru Nástroje a procesy</w:t>
        </w:r>
      </w:ins>
      <w:ins w:id="45" w:author="Simona Mrkvičková" w:date="2018-04-13T11:01:00Z">
        <w:r w:rsidRPr="0068338A">
          <w:rPr>
            <w:rFonts w:ascii="Calibri Light" w:hAnsi="Calibri Light"/>
          </w:rPr>
          <w:t xml:space="preserve"> a dvě řízení ke jmenování profesorem (doc. Rusnáková, doc. Pata). V polovině roku 2018 bude vypsáno výběrové řízení na 3 pozice, kde jedna je na pozici profesora </w:t>
        </w:r>
      </w:ins>
      <w:ins w:id="46" w:author="Simona Mrkvičková" w:date="2018-04-13T11:03:00Z">
        <w:r w:rsidR="00583C44">
          <w:rPr>
            <w:rFonts w:ascii="Calibri Light" w:hAnsi="Calibri Light"/>
          </w:rPr>
          <w:t xml:space="preserve">ve </w:t>
        </w:r>
      </w:ins>
      <w:ins w:id="47" w:author="Simona Mrkvičková" w:date="2018-04-13T11:01:00Z">
        <w:r w:rsidRPr="0068338A">
          <w:rPr>
            <w:rFonts w:ascii="Calibri Light" w:hAnsi="Calibri Light"/>
          </w:rPr>
          <w:t>strojírenském oboru, zbývající dvě na pozice odbor</w:t>
        </w:r>
      </w:ins>
      <w:ins w:id="48" w:author="Simona Mrkvičková" w:date="2018-04-13T11:10:00Z">
        <w:r w:rsidR="00583C44">
          <w:rPr>
            <w:rFonts w:ascii="Calibri Light" w:hAnsi="Calibri Light"/>
          </w:rPr>
          <w:t>ných asistentů.</w:t>
        </w:r>
      </w:ins>
      <w:ins w:id="49" w:author="Simona Mrkvičková" w:date="2018-04-13T11:01:00Z">
        <w:r w:rsidRPr="0068338A">
          <w:rPr>
            <w:rFonts w:ascii="Calibri Light" w:hAnsi="Calibri Light"/>
          </w:rPr>
          <w:t xml:space="preserve"> Z </w:t>
        </w:r>
        <w:r w:rsidR="00583C44">
          <w:rPr>
            <w:rFonts w:ascii="Calibri Light" w:hAnsi="Calibri Light"/>
          </w:rPr>
          <w:t>interních pracovníků budou do roku</w:t>
        </w:r>
        <w:r w:rsidRPr="0068338A">
          <w:rPr>
            <w:rFonts w:ascii="Calibri Light" w:hAnsi="Calibri Light"/>
          </w:rPr>
          <w:t xml:space="preserve"> 2019 na zahájení habilitačních řízení připraveni dr. Ovsík a dr. Řezníček.</w:t>
        </w:r>
      </w:ins>
    </w:p>
    <w:p w14:paraId="766C2809" w14:textId="171F945A" w:rsidR="003F28CC" w:rsidRDefault="0027053B" w:rsidP="007D7B53">
      <w:pPr>
        <w:tabs>
          <w:tab w:val="left" w:pos="2835"/>
        </w:tabs>
        <w:spacing w:before="120" w:after="120"/>
        <w:jc w:val="both"/>
        <w:rPr>
          <w:ins w:id="50" w:author="Simona Mrkvičková" w:date="2018-04-13T10:51:00Z"/>
          <w:rFonts w:ascii="Calibri Light" w:hAnsi="Calibri Light"/>
        </w:rPr>
      </w:pPr>
      <w:ins w:id="51" w:author="Simona Mrkvičková" w:date="2018-04-13T11:12:00Z">
        <w:r>
          <w:rPr>
            <w:rFonts w:ascii="Calibri Light" w:hAnsi="Calibri Light"/>
          </w:rPr>
          <w:t>V případě prof. Kocmana je nástupnictví řešeno doc. Sýkorovou, která již v</w:t>
        </w:r>
      </w:ins>
      <w:ins w:id="52" w:author="Simona Mrkvičková" w:date="2018-04-13T11:13:00Z">
        <w:r>
          <w:rPr>
            <w:rFonts w:ascii="Calibri Light" w:hAnsi="Calibri Light"/>
          </w:rPr>
          <w:t> </w:t>
        </w:r>
      </w:ins>
      <w:ins w:id="53" w:author="Simona Mrkvičková" w:date="2018-04-13T11:12:00Z">
        <w:r>
          <w:rPr>
            <w:rFonts w:ascii="Calibri Light" w:hAnsi="Calibri Light"/>
          </w:rPr>
          <w:t xml:space="preserve">současné </w:t>
        </w:r>
      </w:ins>
      <w:ins w:id="54" w:author="Simona Mrkvičková" w:date="2018-04-13T11:13:00Z">
        <w:r>
          <w:rPr>
            <w:rFonts w:ascii="Calibri Light" w:hAnsi="Calibri Light"/>
          </w:rPr>
          <w:t xml:space="preserve">době </w:t>
        </w:r>
      </w:ins>
      <w:ins w:id="55" w:author="Simona Mrkvičková" w:date="2018-04-13T11:14:00Z">
        <w:r>
          <w:rPr>
            <w:rFonts w:ascii="Calibri Light" w:hAnsi="Calibri Light"/>
          </w:rPr>
          <w:t xml:space="preserve">vede 50% přednášek v předmětu Technologie II. </w:t>
        </w:r>
      </w:ins>
      <w:ins w:id="56" w:author="Simona Mrkvičková" w:date="2018-04-13T12:03:00Z">
        <w:r w:rsidR="00051BFB">
          <w:rPr>
            <w:rFonts w:ascii="Calibri Light" w:hAnsi="Calibri Light"/>
          </w:rPr>
          <w:t>V případě doc</w:t>
        </w:r>
      </w:ins>
      <w:ins w:id="57" w:author="Simona Mrkvičková" w:date="2018-04-13T12:06:00Z">
        <w:r w:rsidR="00051BFB">
          <w:rPr>
            <w:rFonts w:ascii="Calibri Light" w:hAnsi="Calibri Light"/>
          </w:rPr>
          <w:t>.</w:t>
        </w:r>
      </w:ins>
      <w:ins w:id="58" w:author="Simona Mrkvičková" w:date="2018-04-13T12:03:00Z">
        <w:r w:rsidR="00051BFB">
          <w:rPr>
            <w:rFonts w:ascii="Calibri Light" w:hAnsi="Calibri Light"/>
          </w:rPr>
          <w:t xml:space="preserve"> Dvořáka je nástupnictví </w:t>
        </w:r>
      </w:ins>
      <w:ins w:id="59" w:author="Simona Mrkvičková" w:date="2018-04-13T12:04:00Z">
        <w:r w:rsidR="00051BFB">
          <w:rPr>
            <w:rFonts w:ascii="Calibri Light" w:hAnsi="Calibri Light"/>
          </w:rPr>
          <w:t xml:space="preserve">v </w:t>
        </w:r>
      </w:ins>
      <w:ins w:id="60" w:author="Simona Mrkvičková" w:date="2018-04-13T12:03:00Z">
        <w:r w:rsidR="00051BFB">
          <w:rPr>
            <w:rFonts w:ascii="Calibri Light" w:hAnsi="Calibri Light"/>
          </w:rPr>
          <w:t>p</w:t>
        </w:r>
      </w:ins>
      <w:ins w:id="61" w:author="Simona Mrkvičková" w:date="2018-04-13T12:01:00Z">
        <w:r w:rsidR="00051BFB">
          <w:rPr>
            <w:rFonts w:ascii="Calibri Light" w:hAnsi="Calibri Light"/>
          </w:rPr>
          <w:t>ředmět</w:t>
        </w:r>
      </w:ins>
      <w:ins w:id="62" w:author="Simona Mrkvičková" w:date="2018-04-13T12:03:00Z">
        <w:r w:rsidR="00051BFB">
          <w:rPr>
            <w:rFonts w:ascii="Calibri Light" w:hAnsi="Calibri Light"/>
          </w:rPr>
          <w:t>u</w:t>
        </w:r>
      </w:ins>
      <w:ins w:id="63" w:author="Simona Mrkvičková" w:date="2018-04-13T11:16:00Z">
        <w:r>
          <w:rPr>
            <w:rFonts w:ascii="Calibri Light" w:hAnsi="Calibri Light"/>
          </w:rPr>
          <w:t xml:space="preserve"> </w:t>
        </w:r>
      </w:ins>
      <w:ins w:id="64" w:author="Simona Mrkvičková" w:date="2018-04-13T11:17:00Z">
        <w:r w:rsidRPr="00051BFB">
          <w:rPr>
            <w:rFonts w:ascii="Calibri Light" w:hAnsi="Calibri Light"/>
            <w:i/>
            <w:rPrChange w:id="65" w:author="Simona Mrkvičková" w:date="2018-04-13T12:05:00Z">
              <w:rPr>
                <w:rFonts w:ascii="Calibri Light" w:hAnsi="Calibri Light"/>
              </w:rPr>
            </w:rPrChange>
          </w:rPr>
          <w:t>Zp</w:t>
        </w:r>
        <w:r w:rsidR="00051BFB" w:rsidRPr="00051BFB">
          <w:rPr>
            <w:rFonts w:ascii="Calibri Light" w:hAnsi="Calibri Light"/>
            <w:i/>
            <w:rPrChange w:id="66" w:author="Simona Mrkvičková" w:date="2018-04-13T12:05:00Z">
              <w:rPr>
                <w:rFonts w:ascii="Calibri Light" w:hAnsi="Calibri Light"/>
              </w:rPr>
            </w:rPrChange>
          </w:rPr>
          <w:t>racovatelské procesy gumárenské</w:t>
        </w:r>
      </w:ins>
      <w:ins w:id="67" w:author="Simona Mrkvičková" w:date="2018-04-13T14:44:00Z">
        <w:r w:rsidR="000B70F7">
          <w:rPr>
            <w:rFonts w:ascii="Calibri Light" w:hAnsi="Calibri Light"/>
          </w:rPr>
          <w:t xml:space="preserve"> bude</w:t>
        </w:r>
      </w:ins>
      <w:ins w:id="68" w:author="Simona Mrkvičková" w:date="2018-04-13T11:17:00Z">
        <w:r w:rsidR="00051BFB">
          <w:rPr>
            <w:rFonts w:ascii="Calibri Light" w:hAnsi="Calibri Light"/>
          </w:rPr>
          <w:t xml:space="preserve"> </w:t>
        </w:r>
      </w:ins>
      <w:ins w:id="69" w:author="Simona Mrkvičková" w:date="2018-04-13T12:03:00Z">
        <w:r w:rsidR="00051BFB">
          <w:rPr>
            <w:rFonts w:ascii="Calibri Light" w:hAnsi="Calibri Light"/>
          </w:rPr>
          <w:t xml:space="preserve">řešeno </w:t>
        </w:r>
      </w:ins>
      <w:ins w:id="70" w:author="Simona Mrkvičková" w:date="2018-04-13T12:02:00Z">
        <w:r w:rsidR="00051BFB">
          <w:rPr>
            <w:rFonts w:ascii="Calibri Light" w:hAnsi="Calibri Light"/>
          </w:rPr>
          <w:t>doc. Sedlačíkem</w:t>
        </w:r>
      </w:ins>
      <w:ins w:id="71" w:author="Michal Staněk" w:date="2018-04-13T16:28:00Z">
        <w:r w:rsidR="00616A19">
          <w:rPr>
            <w:rFonts w:ascii="Calibri Light" w:hAnsi="Calibri Light"/>
          </w:rPr>
          <w:t xml:space="preserve">, v předmětu </w:t>
        </w:r>
        <w:r w:rsidR="00616A19" w:rsidRPr="00616A19">
          <w:rPr>
            <w:rFonts w:ascii="Calibri Light" w:hAnsi="Calibri Light"/>
            <w:i/>
            <w:rPrChange w:id="72" w:author="Michal Staněk" w:date="2018-04-13T16:29:00Z">
              <w:rPr>
                <w:rFonts w:ascii="Calibri Light" w:hAnsi="Calibri Light"/>
              </w:rPr>
            </w:rPrChange>
          </w:rPr>
          <w:t>Procesní inženýrství III</w:t>
        </w:r>
      </w:ins>
      <w:ins w:id="73" w:author="Simona Mrkvičková" w:date="2018-04-13T12:07:00Z">
        <w:r w:rsidR="00051BFB">
          <w:rPr>
            <w:rFonts w:ascii="Calibri Light" w:hAnsi="Calibri Light"/>
          </w:rPr>
          <w:t xml:space="preserve"> </w:t>
        </w:r>
      </w:ins>
      <w:ins w:id="74" w:author="Michal Staněk" w:date="2018-04-13T16:29:00Z">
        <w:r w:rsidR="00616A19">
          <w:rPr>
            <w:rFonts w:ascii="Calibri Light" w:hAnsi="Calibri Light"/>
          </w:rPr>
          <w:t xml:space="preserve">prof. Janáčovou, která zajištuje 50% přednášek </w:t>
        </w:r>
      </w:ins>
      <w:ins w:id="75" w:author="Simona Mrkvičková" w:date="2018-04-13T12:07:00Z">
        <w:r w:rsidR="00051BFB">
          <w:rPr>
            <w:rFonts w:ascii="Calibri Light" w:hAnsi="Calibri Light"/>
          </w:rPr>
          <w:t xml:space="preserve">a </w:t>
        </w:r>
      </w:ins>
      <w:ins w:id="76" w:author="Simona Mrkvičková" w:date="2018-04-13T12:04:00Z">
        <w:r w:rsidR="00051BFB">
          <w:rPr>
            <w:rFonts w:ascii="Calibri Light" w:hAnsi="Calibri Light"/>
          </w:rPr>
          <w:t xml:space="preserve"> v předmětu </w:t>
        </w:r>
        <w:r w:rsidR="00051BFB" w:rsidRPr="00051BFB">
          <w:rPr>
            <w:rFonts w:ascii="Calibri Light" w:hAnsi="Calibri Light"/>
            <w:i/>
            <w:rPrChange w:id="77" w:author="Simona Mrkvičková" w:date="2018-04-13T12:05:00Z">
              <w:rPr>
                <w:rFonts w:ascii="Calibri Light" w:hAnsi="Calibri Light"/>
              </w:rPr>
            </w:rPrChange>
          </w:rPr>
          <w:t>Teorie procesů</w:t>
        </w:r>
        <w:r w:rsidR="00051BFB">
          <w:rPr>
            <w:rFonts w:ascii="Calibri Light" w:hAnsi="Calibri Light"/>
          </w:rPr>
          <w:t xml:space="preserve"> Dr. S</w:t>
        </w:r>
      </w:ins>
      <w:ins w:id="78" w:author="Simona Mrkvičková" w:date="2018-04-13T12:05:00Z">
        <w:r w:rsidR="00051BFB">
          <w:rPr>
            <w:rFonts w:ascii="Calibri Light" w:hAnsi="Calibri Light"/>
          </w:rPr>
          <w:t>hejbalovou, která přednáší tento předmět z 50%</w:t>
        </w:r>
      </w:ins>
      <w:ins w:id="79" w:author="Simona Mrkvičková" w:date="2018-04-13T12:08:00Z">
        <w:r w:rsidR="00051BFB">
          <w:rPr>
            <w:rFonts w:ascii="Calibri Light" w:hAnsi="Calibri Light"/>
          </w:rPr>
          <w:t>,</w:t>
        </w:r>
      </w:ins>
      <w:ins w:id="80" w:author="Simona Mrkvičková" w:date="2018-04-13T12:07:00Z">
        <w:r w:rsidR="00051BFB">
          <w:rPr>
            <w:rFonts w:ascii="Calibri Light" w:hAnsi="Calibri Light"/>
          </w:rPr>
          <w:t xml:space="preserve"> jak je vidět v kartě BIIa </w:t>
        </w:r>
      </w:ins>
      <w:ins w:id="81" w:author="Simona Mrkvičková" w:date="2018-04-13T12:08:00Z">
        <w:r w:rsidR="00051BFB">
          <w:rPr>
            <w:rFonts w:ascii="Calibri Light" w:hAnsi="Calibri Light"/>
          </w:rPr>
          <w:t>–</w:t>
        </w:r>
      </w:ins>
      <w:ins w:id="82" w:author="Simona Mrkvičková" w:date="2018-04-13T12:07:00Z">
        <w:r w:rsidR="00051BFB">
          <w:rPr>
            <w:rFonts w:ascii="Calibri Light" w:hAnsi="Calibri Light"/>
          </w:rPr>
          <w:t xml:space="preserve"> Studijní </w:t>
        </w:r>
      </w:ins>
      <w:ins w:id="83" w:author="Simona Mrkvičková" w:date="2018-04-13T12:08:00Z">
        <w:r w:rsidR="00051BFB">
          <w:rPr>
            <w:rFonts w:ascii="Calibri Light" w:hAnsi="Calibri Light"/>
          </w:rPr>
          <w:t>plán</w:t>
        </w:r>
      </w:ins>
      <w:ins w:id="84" w:author="Simona Mrkvičková" w:date="2018-04-13T12:05:00Z">
        <w:r w:rsidR="00051BFB">
          <w:rPr>
            <w:rFonts w:ascii="Calibri Light" w:hAnsi="Calibri Light"/>
          </w:rPr>
          <w:t xml:space="preserve">. </w:t>
        </w:r>
      </w:ins>
      <w:ins w:id="85" w:author="Simona Mrkvičková" w:date="2018-04-13T14:39:00Z">
        <w:r w:rsidR="00204A53">
          <w:rPr>
            <w:rFonts w:ascii="Calibri Light" w:hAnsi="Calibri Light"/>
          </w:rPr>
          <w:t>Nástupcem doc. Šuby v předmětu</w:t>
        </w:r>
      </w:ins>
      <w:ins w:id="86" w:author="Simona Mrkvičková" w:date="2018-04-13T14:34:00Z">
        <w:r w:rsidR="003F28CC">
          <w:rPr>
            <w:rFonts w:ascii="Calibri Light" w:hAnsi="Calibri Light"/>
          </w:rPr>
          <w:t xml:space="preserve"> </w:t>
        </w:r>
        <w:r w:rsidR="003F28CC" w:rsidRPr="00204A53">
          <w:rPr>
            <w:rFonts w:ascii="Calibri Light" w:hAnsi="Calibri Light"/>
            <w:i/>
            <w:rPrChange w:id="87" w:author="Simona Mrkvičková" w:date="2018-04-13T14:39:00Z">
              <w:rPr>
                <w:rFonts w:ascii="Calibri Light" w:hAnsi="Calibri Light"/>
              </w:rPr>
            </w:rPrChange>
          </w:rPr>
          <w:t>Dimenzování a navrhování výrobků</w:t>
        </w:r>
        <w:r w:rsidR="003F28CC">
          <w:rPr>
            <w:rFonts w:ascii="Calibri Light" w:hAnsi="Calibri Light"/>
          </w:rPr>
          <w:t xml:space="preserve"> </w:t>
        </w:r>
      </w:ins>
      <w:ins w:id="88" w:author="Simona Mrkvičková" w:date="2018-04-13T14:35:00Z">
        <w:r w:rsidR="003F28CC">
          <w:rPr>
            <w:rFonts w:ascii="Calibri Light" w:hAnsi="Calibri Light"/>
          </w:rPr>
          <w:t xml:space="preserve"> </w:t>
        </w:r>
      </w:ins>
      <w:ins w:id="89" w:author="Simona Mrkvičková" w:date="2018-04-13T14:39:00Z">
        <w:r w:rsidR="00204A53">
          <w:rPr>
            <w:rFonts w:ascii="Calibri Light" w:hAnsi="Calibri Light"/>
          </w:rPr>
          <w:t>bude</w:t>
        </w:r>
      </w:ins>
      <w:ins w:id="90" w:author="Simona Mrkvičková" w:date="2018-04-13T14:32:00Z">
        <w:r w:rsidR="003F28CC">
          <w:rPr>
            <w:rFonts w:ascii="Calibri Light" w:hAnsi="Calibri Light"/>
          </w:rPr>
          <w:t xml:space="preserve"> doc. Javořík.</w:t>
        </w:r>
      </w:ins>
    </w:p>
    <w:p w14:paraId="094C5BD5" w14:textId="77777777" w:rsidR="0068338A" w:rsidRPr="007D7B53" w:rsidRDefault="0068338A"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264E7DEF" w14:textId="495491C0" w:rsidR="007D7B53" w:rsidRDefault="007D7B53" w:rsidP="007D7B53">
      <w:pPr>
        <w:tabs>
          <w:tab w:val="left" w:pos="2835"/>
        </w:tabs>
        <w:spacing w:before="120" w:after="120"/>
        <w:jc w:val="both"/>
        <w:rPr>
          <w:rFonts w:ascii="Calibri Light" w:hAnsi="Calibri Light"/>
        </w:rPr>
      </w:pPr>
      <w:r>
        <w:rPr>
          <w:rFonts w:ascii="Calibri Light" w:hAnsi="Calibri Light"/>
        </w:rPr>
        <w:t xml:space="preserve">Základní teoretické </w:t>
      </w:r>
      <w:r w:rsidRPr="007D7B53">
        <w:rPr>
          <w:rFonts w:ascii="Calibri Light" w:hAnsi="Calibri Light"/>
        </w:rPr>
        <w:t>předměty profilujícího základu studijního programu mají garanty, kteří se významně podílejí na jejich výuce. Garanti zabezpečují přednášky, v řadě případů vedou semináře a aktivně pracují se studenty v rámci zpracování diplomových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magisterského studijního programu jsou garantovány akademickými pracovníky s vědeckou hodností nebo pracovníky, kteří jsou jmenováni docentem. Všechny základní teoretické studijní předměty profilujícího základu studijního programu jsou garantovány akademickými pracovníky jmenovanými docentem v oboru, který odpovídá dané oblasti vzdělávání nebo v oboru příbuzném.</w:t>
      </w:r>
    </w:p>
    <w:p w14:paraId="4C6850EF" w14:textId="77777777" w:rsidR="00EC1EB7" w:rsidRPr="007D7B53" w:rsidRDefault="00EC1EB7"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lastRenderedPageBreak/>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1576B1B6" w14:textId="2E89B136" w:rsidR="00BA614B" w:rsidRPr="00BA614B" w:rsidRDefault="003C229F" w:rsidP="00BA614B">
      <w:pPr>
        <w:tabs>
          <w:tab w:val="left" w:pos="2835"/>
        </w:tabs>
        <w:spacing w:before="120" w:after="120"/>
        <w:jc w:val="both"/>
        <w:rPr>
          <w:rFonts w:ascii="Calibri Light" w:hAnsi="Calibri Light"/>
        </w:rPr>
      </w:pPr>
      <w:r w:rsidRPr="000B2026">
        <w:rPr>
          <w:rFonts w:ascii="Calibri Light" w:hAnsi="Calibri Light"/>
        </w:rPr>
        <w:t>Odborníci z praxe se zapojují do výuky ve vysoce specializovaných oblastech, především v rámci předmětu Seminář oboru. Jedná se zejména o hlavní vývojové či výzkumné pracovníky řešící výzkumně-vývojové úkoly a rozvojové projekty předních firem zaměřených na automobilový, letecký, strojírenský a zbrojní průmysl. Jelikož se jedná o přednášky pro studenty se zaměřením na procesní inženýrství,  jsou zvaní odborníci často absolventy magisterského či doktorského studijního programu Fakulty technologické, což je pro posluchače daného programu vysoce motivační.</w:t>
      </w:r>
    </w:p>
    <w:p w14:paraId="4524599C" w14:textId="77777777" w:rsidR="009E517D" w:rsidRDefault="009E517D" w:rsidP="00320E00">
      <w:pPr>
        <w:spacing w:after="0"/>
        <w:ind w:left="360"/>
        <w:rPr>
          <w:rFonts w:ascii="Times New Roman" w:hAnsi="Times New Roman" w:cs="Times New Roman"/>
          <w:bCs/>
          <w:sz w:val="24"/>
          <w:szCs w:val="24"/>
        </w:rPr>
      </w:pPr>
    </w:p>
    <w:p w14:paraId="32A5E2C6" w14:textId="77777777" w:rsidR="009E517D" w:rsidRDefault="009E517D" w:rsidP="00035992">
      <w:pPr>
        <w:pStyle w:val="Nadpis2"/>
      </w:pPr>
      <w:r w:rsidRPr="00035992">
        <w:t>Specifické požadavky na zajištění studijního programu</w:t>
      </w:r>
    </w:p>
    <w:p w14:paraId="0BE5A30F" w14:textId="3403F987" w:rsidR="009E517D" w:rsidRDefault="009E517D" w:rsidP="00155275">
      <w:pPr>
        <w:pStyle w:val="Nadpis3"/>
      </w:pPr>
      <w:r w:rsidRPr="00035992">
        <w:t xml:space="preserve">Uskutečňování studijního programu v kombinované a distanční formě studia </w:t>
      </w:r>
    </w:p>
    <w:p w14:paraId="7F26B3EE" w14:textId="02E9767C" w:rsidR="009E517D" w:rsidRDefault="009E517D" w:rsidP="00493DAD">
      <w:pPr>
        <w:tabs>
          <w:tab w:val="left" w:pos="2835"/>
        </w:tabs>
        <w:spacing w:before="120" w:after="120"/>
      </w:pPr>
      <w:r>
        <w:tab/>
      </w:r>
      <w:r>
        <w:tab/>
      </w:r>
      <w:r w:rsidRPr="00C80B17">
        <w:t>Standard</w:t>
      </w:r>
      <w:r>
        <w:t>y</w:t>
      </w:r>
      <w:r w:rsidRPr="00C80B17">
        <w:t xml:space="preserve"> 7.1-7.3</w:t>
      </w:r>
    </w:p>
    <w:p w14:paraId="51732972" w14:textId="14735823" w:rsidR="00BA614B" w:rsidRDefault="00BA614B" w:rsidP="00BA614B">
      <w:pPr>
        <w:tabs>
          <w:tab w:val="left" w:pos="2835"/>
        </w:tabs>
        <w:spacing w:before="120" w:after="120"/>
        <w:jc w:val="both"/>
        <w:rPr>
          <w:rFonts w:ascii="Calibri Light" w:hAnsi="Calibri Light"/>
        </w:rPr>
      </w:pPr>
      <w:r w:rsidRPr="00BA614B">
        <w:rPr>
          <w:rFonts w:ascii="Calibri Light" w:hAnsi="Calibri Light"/>
        </w:rPr>
        <w:t xml:space="preserve">Studijní program </w:t>
      </w:r>
      <w:r w:rsidR="003C229F">
        <w:rPr>
          <w:rFonts w:ascii="Calibri Light" w:hAnsi="Calibri Light"/>
        </w:rPr>
        <w:t>Výrobní inženýrství</w:t>
      </w:r>
      <w:r w:rsidRPr="00BA614B">
        <w:rPr>
          <w:rFonts w:ascii="Calibri Light" w:hAnsi="Calibri Light"/>
        </w:rPr>
        <w:t xml:space="preserve"> vyučovaný v kombinované formě obsahuje v kaž</w:t>
      </w:r>
      <w:r>
        <w:rPr>
          <w:rFonts w:ascii="Calibri Light" w:hAnsi="Calibri Light"/>
        </w:rPr>
        <w:t>dém z vyučovaných semestrů více</w:t>
      </w:r>
      <w:r w:rsidRPr="00BA614B">
        <w:rPr>
          <w:rFonts w:ascii="Calibri Light" w:hAnsi="Calibri Light"/>
        </w:rPr>
        <w:t xml:space="preserve"> než požadovaných min. 80 hodin přímé výuky za semestr. Poslední semestr s rozsahem 120 hodin je věnován zpracování diplomové práce.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 Studenti mají rovněž možnost individuálních konzultací. Vzájemná komunikace mezi studenty je zajištěna prostřednictvím společné e-mailové adresy.</w:t>
      </w:r>
    </w:p>
    <w:p w14:paraId="690C7BFB" w14:textId="77777777" w:rsidR="00EC1EB7" w:rsidRPr="00BA614B" w:rsidRDefault="00EC1EB7" w:rsidP="00BA614B">
      <w:pPr>
        <w:tabs>
          <w:tab w:val="left" w:pos="2835"/>
        </w:tabs>
        <w:spacing w:before="120" w:after="120"/>
        <w:jc w:val="both"/>
        <w:rPr>
          <w:rFonts w:ascii="Calibri Light" w:hAnsi="Calibri Light"/>
        </w:rPr>
      </w:pPr>
    </w:p>
    <w:p w14:paraId="68AA7966" w14:textId="68ECB287" w:rsidR="009E517D" w:rsidRDefault="009E517D" w:rsidP="00C80B17">
      <w:pPr>
        <w:pStyle w:val="Nadpis3"/>
      </w:pPr>
      <w:r w:rsidRPr="00035992">
        <w:t xml:space="preserve">Uskutečňování studijního programu v cizím jazyce </w:t>
      </w:r>
    </w:p>
    <w:p w14:paraId="3A8231E1" w14:textId="01FABE3B" w:rsidR="009E517D" w:rsidRDefault="009E517D" w:rsidP="008848E6">
      <w:pPr>
        <w:tabs>
          <w:tab w:val="left" w:pos="2835"/>
        </w:tabs>
        <w:spacing w:before="120" w:after="120"/>
      </w:pPr>
      <w:r>
        <w:tab/>
      </w:r>
      <w:r>
        <w:tab/>
      </w:r>
      <w:r w:rsidRPr="00C80B17">
        <w:t>Standard</w:t>
      </w:r>
      <w:r>
        <w:t>y</w:t>
      </w:r>
      <w:r w:rsidRPr="00C80B17">
        <w:t xml:space="preserve"> </w:t>
      </w:r>
      <w:r>
        <w:t>7.4-7.9</w:t>
      </w:r>
    </w:p>
    <w:p w14:paraId="0B608094" w14:textId="4CDD48CB" w:rsidR="00042DE1" w:rsidRPr="00042DE1" w:rsidRDefault="00F5226A" w:rsidP="00042DE1">
      <w:pPr>
        <w:tabs>
          <w:tab w:val="left" w:pos="2835"/>
        </w:tabs>
        <w:spacing w:before="120" w:after="120"/>
        <w:jc w:val="both"/>
        <w:rPr>
          <w:rFonts w:ascii="Calibri Light" w:hAnsi="Calibri Light"/>
        </w:rPr>
      </w:pPr>
      <w:r>
        <w:rPr>
          <w:rFonts w:ascii="Calibri Light" w:hAnsi="Calibri Light"/>
        </w:rPr>
        <w:t>Studijní program není uskutečňován v cizím jazyce</w:t>
      </w:r>
      <w:r w:rsidR="00042DE1" w:rsidRPr="00042DE1">
        <w:rPr>
          <w:rFonts w:ascii="Calibri Light" w:hAnsi="Calibri Light"/>
        </w:rPr>
        <w:t>.</w:t>
      </w:r>
    </w:p>
    <w:p w14:paraId="236F132C" w14:textId="18C9F337" w:rsidR="009E517D" w:rsidRDefault="009E517D"/>
    <w:sectPr w:rsidR="009E517D" w:rsidSect="00A867F4">
      <w:headerReference w:type="default" r:id="rId10"/>
      <w:footerReference w:type="even" r:id="rId11"/>
      <w:footerReference w:type="default" r:id="rId12"/>
      <w:headerReference w:type="first" r:id="rId13"/>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0F428" w14:textId="77777777" w:rsidR="00095B02" w:rsidRDefault="00095B02" w:rsidP="00561085">
      <w:pPr>
        <w:spacing w:after="0" w:line="240" w:lineRule="auto"/>
      </w:pPr>
      <w:r>
        <w:separator/>
      </w:r>
    </w:p>
  </w:endnote>
  <w:endnote w:type="continuationSeparator" w:id="0">
    <w:p w14:paraId="5E2FAB24" w14:textId="77777777" w:rsidR="00095B02" w:rsidRDefault="00095B02"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19F" w:csb1="00000000"/>
  </w:font>
  <w:font w:name="Arial">
    <w:panose1 w:val="020B0604020202020204"/>
    <w:charset w:val="EE"/>
    <w:family w:val="swiss"/>
    <w:pitch w:val="variable"/>
    <w:sig w:usb0="20002A87" w:usb1="80000000" w:usb2="00000008"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35101C" w:rsidRDefault="0035101C"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35101C" w:rsidRDefault="003510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18C998EA" w:rsidR="0035101C" w:rsidRDefault="0035101C"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3B7B25">
      <w:rPr>
        <w:rStyle w:val="slostrnky"/>
        <w:rFonts w:cs="Arial"/>
        <w:noProof/>
      </w:rPr>
      <w:t>16</w:t>
    </w:r>
    <w:r>
      <w:rPr>
        <w:rStyle w:val="slostrnky"/>
        <w:rFonts w:cs="Arial"/>
      </w:rPr>
      <w:fldChar w:fldCharType="end"/>
    </w:r>
  </w:p>
  <w:p w14:paraId="26D183CC" w14:textId="77777777" w:rsidR="0035101C" w:rsidRDefault="0035101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554F6" w14:textId="77777777" w:rsidR="00095B02" w:rsidRDefault="00095B02" w:rsidP="00561085">
      <w:pPr>
        <w:spacing w:after="0" w:line="240" w:lineRule="auto"/>
      </w:pPr>
      <w:r>
        <w:separator/>
      </w:r>
    </w:p>
  </w:footnote>
  <w:footnote w:type="continuationSeparator" w:id="0">
    <w:p w14:paraId="0AA9EC7F" w14:textId="77777777" w:rsidR="00095B02" w:rsidRDefault="00095B02" w:rsidP="00561085">
      <w:pPr>
        <w:spacing w:after="0" w:line="240" w:lineRule="auto"/>
      </w:pPr>
      <w:r>
        <w:continuationSeparator/>
      </w:r>
    </w:p>
  </w:footnote>
  <w:footnote w:id="1">
    <w:p w14:paraId="4CDCBC64"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
    <w:p w14:paraId="331B797B"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3">
    <w:p w14:paraId="2F497A5A" w14:textId="51EE2823"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http://www.utb.cz/o-univerzite/rada-pro-vnitrni-hodnoceni-rvh-utb</w:t>
      </w:r>
    </w:p>
  </w:footnote>
  <w:footnote w:id="4">
    <w:p w14:paraId="1A1F324C"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5">
    <w:p w14:paraId="40135B8A"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http://www.utb.cz/o-univerzite/uznani-zahranicniho-vs-vzdelani</w:t>
      </w:r>
    </w:p>
  </w:footnote>
  <w:footnote w:id="6">
    <w:p w14:paraId="0940B0E7"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http://www.utb.cz/o-univerzite/vnitrni-predpisy</w:t>
      </w:r>
    </w:p>
  </w:footnote>
  <w:footnote w:id="7">
    <w:p w14:paraId="65295011" w14:textId="239BF71C" w:rsidR="0035101C" w:rsidRDefault="0035101C">
      <w:pPr>
        <w:pStyle w:val="Textpoznpodarou"/>
      </w:pPr>
      <w:r>
        <w:rPr>
          <w:rStyle w:val="Znakapoznpodarou"/>
        </w:rPr>
        <w:footnoteRef/>
      </w:r>
      <w:r>
        <w:t xml:space="preserve"> </w:t>
      </w:r>
      <w:r w:rsidRPr="00EC1EB7">
        <w:rPr>
          <w:rFonts w:ascii="Calibri Light" w:hAnsi="Calibri Light"/>
          <w:sz w:val="18"/>
          <w:szCs w:val="18"/>
        </w:rPr>
        <w:t>Dostupné z: http://www.utb.cz/ft/o-fakulte/pokyny-dekana</w:t>
      </w:r>
    </w:p>
  </w:footnote>
  <w:footnote w:id="8">
    <w:p w14:paraId="44890CA0" w14:textId="77777777" w:rsidR="0035101C" w:rsidRPr="003B141A" w:rsidRDefault="0035101C">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9">
    <w:p w14:paraId="62FA7DEF"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10">
    <w:p w14:paraId="41276795" w14:textId="79460112" w:rsidR="0035101C" w:rsidRPr="003B141A" w:rsidRDefault="0035101C"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11">
    <w:p w14:paraId="641E61B6" w14:textId="2E70CF35" w:rsidR="0035101C" w:rsidRPr="000E57AD" w:rsidRDefault="0035101C">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Dostupné z: http://www.utb.cz/o-univerzite/smernice-rektora</w:t>
      </w:r>
    </w:p>
  </w:footnote>
  <w:footnote w:id="12">
    <w:p w14:paraId="00BDB631" w14:textId="23016C71"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14:paraId="23131ECD" w14:textId="078C6AC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Dostupné z: http://www.utb.cz/o-univerzite/vnitrni-predpisy</w:t>
      </w:r>
    </w:p>
  </w:footnote>
  <w:footnote w:id="14">
    <w:p w14:paraId="5C3E8349" w14:textId="1FBC2766"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CC7381">
        <w:rPr>
          <w:rFonts w:ascii="Calibri Light" w:hAnsi="Calibri Light"/>
          <w:sz w:val="18"/>
          <w:szCs w:val="18"/>
        </w:rPr>
        <w:t>http://www.utb.cz/ft/o-fakulte/vnitrni-predpisy-ft</w:t>
      </w:r>
    </w:p>
  </w:footnote>
  <w:footnote w:id="15">
    <w:p w14:paraId="78F822EF" w14:textId="083EA7CE"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6">
    <w:p w14:paraId="0574C951" w14:textId="4130BBA9"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17">
    <w:p w14:paraId="7C2BDFFE" w14:textId="57FABD64" w:rsidR="0035101C" w:rsidRPr="003B141A" w:rsidRDefault="0035101C">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18">
    <w:p w14:paraId="17405401" w14:textId="48A0BB22"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14:paraId="520BF6D4" w14:textId="31CDA369" w:rsidR="0035101C" w:rsidRPr="003B141A" w:rsidRDefault="0035101C">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0">
    <w:p w14:paraId="18F2DB35" w14:textId="3D0C2DF0" w:rsidR="0035101C" w:rsidRPr="00290BED" w:rsidRDefault="0035101C"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1">
    <w:p w14:paraId="33E8A5B5" w14:textId="3EC42767" w:rsidR="0035101C" w:rsidRDefault="0035101C">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Dostupné z: http://www.utb.cz/o-univerzite/smernice-rektora</w:t>
      </w:r>
    </w:p>
  </w:footnote>
  <w:footnote w:id="22">
    <w:p w14:paraId="12C59951" w14:textId="7F8A3658" w:rsidR="0035101C" w:rsidRDefault="0035101C">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3">
    <w:p w14:paraId="37307449" w14:textId="0F43ECDC" w:rsidR="0035101C" w:rsidRPr="00430267" w:rsidRDefault="0035101C">
      <w:pPr>
        <w:pStyle w:val="Textpoznpodarou"/>
        <w:rPr>
          <w:rFonts w:ascii="Calibri Light" w:hAnsi="Calibri Light"/>
          <w:sz w:val="18"/>
          <w:szCs w:val="18"/>
        </w:rPr>
      </w:pPr>
      <w:r w:rsidRPr="00430267">
        <w:rPr>
          <w:rStyle w:val="Znakapoznpodarou"/>
          <w:rFonts w:ascii="Calibri Light" w:hAnsi="Calibri Light"/>
          <w:sz w:val="18"/>
          <w:szCs w:val="18"/>
        </w:rPr>
        <w:footnoteRef/>
      </w:r>
      <w:r>
        <w:rPr>
          <w:rStyle w:val="Znakapoznpodarou"/>
          <w:rFonts w:ascii="Calibri Light" w:hAnsi="Calibri Light"/>
          <w:sz w:val="18"/>
          <w:szCs w:val="18"/>
        </w:rPr>
        <w:t xml:space="preserve"> </w:t>
      </w:r>
      <w:r w:rsidRPr="00430267">
        <w:rPr>
          <w:rStyle w:val="Znakapoznpodarou"/>
          <w:rFonts w:ascii="Calibri Light" w:hAnsi="Calibri Light"/>
          <w:sz w:val="18"/>
          <w:szCs w:val="18"/>
        </w:rPr>
        <w:t xml:space="preserve"> </w:t>
      </w:r>
      <w:r>
        <w:rPr>
          <w:rStyle w:val="Znakapoznpodarou"/>
          <w:rFonts w:ascii="Calibri Light" w:hAnsi="Calibri Light"/>
          <w:sz w:val="18"/>
          <w:szCs w:val="18"/>
          <w:vertAlign w:val="baseline"/>
        </w:rPr>
        <w:t xml:space="preserve">Dostupné z: </w:t>
      </w:r>
      <w:r w:rsidRPr="00430267">
        <w:rPr>
          <w:rFonts w:ascii="Calibri Light" w:hAnsi="Calibri Light"/>
          <w:sz w:val="18"/>
          <w:szCs w:val="18"/>
        </w:rPr>
        <w:t>http://www.utb.cz/o-univerzite/dlouhodoby-zamer</w:t>
      </w:r>
    </w:p>
  </w:footnote>
  <w:footnote w:id="24">
    <w:p w14:paraId="7C226483" w14:textId="7B02B985" w:rsidR="0035101C" w:rsidRDefault="0035101C">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 http://www.utb.cz/ft/o-fakulte/dlouhodoby-zamer-fakulty</w:t>
      </w:r>
    </w:p>
  </w:footnote>
  <w:footnote w:id="25">
    <w:p w14:paraId="619ADB68" w14:textId="6DD009D8" w:rsidR="0035101C" w:rsidRDefault="0035101C">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w:t>
      </w:r>
      <w:r>
        <w:rPr>
          <w:rStyle w:val="Znakapoznpodarou"/>
          <w:rFonts w:ascii="Calibri Light" w:hAnsi="Calibri Light"/>
          <w:sz w:val="18"/>
          <w:szCs w:val="18"/>
          <w:vertAlign w:val="baseline"/>
        </w:rPr>
        <w:t xml:space="preserve">: </w:t>
      </w:r>
      <w:r w:rsidRPr="000E57AD">
        <w:rPr>
          <w:rStyle w:val="Znakapoznpodarou"/>
          <w:rFonts w:ascii="Calibri Light" w:hAnsi="Calibri Light"/>
          <w:sz w:val="18"/>
          <w:szCs w:val="18"/>
          <w:vertAlign w:val="baseline"/>
        </w:rPr>
        <w:t>http://www.utb.cz/ft/o-fakulte/vnitrni-predpisy-ft</w:t>
      </w:r>
    </w:p>
  </w:footnote>
  <w:footnote w:id="26">
    <w:p w14:paraId="03863927" w14:textId="07C8D955" w:rsidR="0035101C" w:rsidRPr="00FE7CAD" w:rsidRDefault="0035101C">
      <w:pPr>
        <w:pStyle w:val="Textpoznpodarou"/>
        <w:rPr>
          <w:rFonts w:ascii="Calibri Light" w:hAnsi="Calibri Light"/>
        </w:rPr>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https://www.rvvi.cz</w:t>
      </w:r>
    </w:p>
  </w:footnote>
  <w:footnote w:id="27">
    <w:p w14:paraId="5A50CB0E" w14:textId="71A954EF" w:rsidR="0035101C" w:rsidRPr="00FE7CAD" w:rsidRDefault="0035101C">
      <w:pPr>
        <w:pStyle w:val="Textpoznpodarou"/>
        <w:rPr>
          <w:rStyle w:val="Znakapoznpodarou"/>
          <w:rFonts w:ascii="Calibri Light" w:hAnsi="Calibri Light"/>
          <w:sz w:val="18"/>
          <w:szCs w:val="18"/>
          <w:vertAlign w:val="baseline"/>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Dostupné z: http://www.utb.cz/ft/o-fakulte/vyrocni-zpravy</w:t>
      </w:r>
    </w:p>
  </w:footnote>
  <w:footnote w:id="28">
    <w:p w14:paraId="59A122C7" w14:textId="5A8CC1BE" w:rsidR="0035101C" w:rsidRPr="00FE7CAD" w:rsidRDefault="0035101C">
      <w:pPr>
        <w:pStyle w:val="Textpoznpodarou"/>
        <w:rPr>
          <w:rFonts w:ascii="Calibri Light" w:hAnsi="Calibri Light"/>
        </w:rPr>
      </w:pPr>
      <w:r w:rsidRPr="00FE7CAD">
        <w:rPr>
          <w:rStyle w:val="Znakapoznpodarou"/>
          <w:rFonts w:ascii="Calibri Light" w:hAnsi="Calibri Light"/>
        </w:rPr>
        <w:footnoteRef/>
      </w:r>
      <w:r w:rsidRPr="00FE7CAD">
        <w:rPr>
          <w:rFonts w:ascii="Calibri Light" w:hAnsi="Calibri Light"/>
        </w:rPr>
        <w:t xml:space="preserve"> </w:t>
      </w:r>
      <w:r w:rsidRPr="00FE7CAD">
        <w:rPr>
          <w:rStyle w:val="Znakapoznpodarou"/>
          <w:rFonts w:ascii="Calibri Light" w:hAnsi="Calibri Light"/>
          <w:sz w:val="18"/>
          <w:szCs w:val="18"/>
          <w:vertAlign w:val="baseline"/>
        </w:rPr>
        <w:t>Dostupné z: http://www.utb.cz/o-univerzite/vyrocni-zpravy</w:t>
      </w:r>
    </w:p>
  </w:footnote>
  <w:footnote w:id="29">
    <w:p w14:paraId="6B93CB8D" w14:textId="3E9EA553" w:rsidR="0035101C" w:rsidRDefault="0035101C">
      <w:pPr>
        <w:pStyle w:val="Textpoznpodarou"/>
      </w:pPr>
      <w:r>
        <w:rPr>
          <w:rStyle w:val="Znakapoznpodarou"/>
        </w:rPr>
        <w:footnoteRef/>
      </w:r>
      <w:r>
        <w:t xml:space="preserve"> </w:t>
      </w:r>
      <w:r w:rsidRPr="00AD1FAB">
        <w:rPr>
          <w:rFonts w:ascii="Calibri Light" w:hAnsi="Calibri Light"/>
          <w:sz w:val="18"/>
          <w:szCs w:val="18"/>
        </w:rPr>
        <w:t>Dostupné z: http://www.utb.cz/o-univerzite/vnitrni-predpisy</w:t>
      </w:r>
    </w:p>
  </w:footnote>
  <w:footnote w:id="30">
    <w:p w14:paraId="3B3DBDCF" w14:textId="040902BE" w:rsidR="0035101C" w:rsidRDefault="0035101C">
      <w:pPr>
        <w:pStyle w:val="Textpoznpodarou"/>
      </w:pPr>
      <w:r>
        <w:rPr>
          <w:rStyle w:val="Znakapoznpodarou"/>
        </w:rPr>
        <w:footnoteRef/>
      </w:r>
      <w:r>
        <w:t xml:space="preserve"> </w:t>
      </w:r>
      <w:r w:rsidRPr="00FD677A">
        <w:rPr>
          <w:rFonts w:ascii="Calibri Light" w:hAnsi="Calibri Light"/>
          <w:sz w:val="18"/>
          <w:szCs w:val="18"/>
        </w:rPr>
        <w:t>Dostupné z: http://www.utb.cz/ft/struktura/rada-studijnich-programu-ft</w:t>
      </w:r>
    </w:p>
  </w:footnote>
  <w:footnote w:id="31">
    <w:p w14:paraId="37DC4075" w14:textId="50528DDA" w:rsidR="0035101C" w:rsidRDefault="0035101C">
      <w:pPr>
        <w:pStyle w:val="Textpoznpodarou"/>
      </w:pPr>
      <w:r>
        <w:rPr>
          <w:rStyle w:val="Znakapoznpodarou"/>
        </w:rPr>
        <w:footnoteRef/>
      </w:r>
      <w:r>
        <w:t xml:space="preserve"> </w:t>
      </w:r>
      <w:r w:rsidRPr="005B6D5A">
        <w:rPr>
          <w:rFonts w:ascii="Calibri Light" w:hAnsi="Calibri Light"/>
          <w:sz w:val="18"/>
          <w:szCs w:val="18"/>
        </w:rPr>
        <w:t>Dostupné z: http://digilib.k.utb.cz.</w:t>
      </w:r>
    </w:p>
  </w:footnote>
  <w:footnote w:id="32">
    <w:p w14:paraId="4034B71B" w14:textId="21ABB46B" w:rsidR="0035101C" w:rsidRPr="005B6D5A" w:rsidRDefault="0035101C">
      <w:pPr>
        <w:pStyle w:val="Textpoznpodarou"/>
        <w:rPr>
          <w:rFonts w:ascii="Calibri Light" w:hAnsi="Calibri Light"/>
          <w:sz w:val="18"/>
          <w:szCs w:val="18"/>
        </w:rPr>
      </w:pPr>
      <w:r>
        <w:rPr>
          <w:rStyle w:val="Znakapoznpodarou"/>
        </w:rPr>
        <w:footnoteRef/>
      </w:r>
      <w:r>
        <w:t xml:space="preserve"> </w:t>
      </w:r>
      <w:r w:rsidRPr="005B6D5A">
        <w:rPr>
          <w:rFonts w:ascii="Calibri Light" w:hAnsi="Calibri Light"/>
          <w:sz w:val="18"/>
          <w:szCs w:val="18"/>
        </w:rPr>
        <w:t>Dostupné z: http://www.utb.cz/ft/o-fakulte/vnitrni-predpisy-ft</w:t>
      </w:r>
    </w:p>
  </w:footnote>
  <w:footnote w:id="33">
    <w:p w14:paraId="6E573707" w14:textId="2802FC88" w:rsidR="0035101C" w:rsidRDefault="0035101C">
      <w:pPr>
        <w:pStyle w:val="Textpoznpodarou"/>
      </w:pPr>
      <w:r>
        <w:rPr>
          <w:rStyle w:val="Znakapoznpodarou"/>
        </w:rPr>
        <w:footnoteRef/>
      </w:r>
      <w:r>
        <w:t xml:space="preserve"> </w:t>
      </w:r>
      <w:r w:rsidRPr="005B6D5A">
        <w:rPr>
          <w:rFonts w:ascii="Calibri Light" w:hAnsi="Calibri Light"/>
          <w:sz w:val="18"/>
          <w:szCs w:val="18"/>
        </w:rPr>
        <w:t>Dostupné z: http://www.utb.cz/ft/chci-studovat/navazujici-magisterske-studijni-programy</w:t>
      </w:r>
    </w:p>
  </w:footnote>
  <w:footnote w:id="34">
    <w:p w14:paraId="7DAD1CDB" w14:textId="075AC240" w:rsidR="0035101C" w:rsidRDefault="0035101C">
      <w:pPr>
        <w:pStyle w:val="Textpoznpodarou"/>
      </w:pPr>
      <w:r>
        <w:rPr>
          <w:rStyle w:val="Znakapoznpodarou"/>
        </w:rPr>
        <w:footnoteRef/>
      </w:r>
      <w:r>
        <w:t xml:space="preserve"> </w:t>
      </w:r>
      <w:r w:rsidRPr="005B6D5A">
        <w:rPr>
          <w:rFonts w:ascii="Calibri Light" w:hAnsi="Calibri Light"/>
          <w:sz w:val="18"/>
          <w:szCs w:val="18"/>
        </w:rPr>
        <w:t>Dostupné z: http://www.utb.cz/ft/o-fakulte/pokyny-dekana</w:t>
      </w:r>
    </w:p>
  </w:footnote>
  <w:footnote w:id="35">
    <w:p w14:paraId="660BB295" w14:textId="7E1E0014" w:rsidR="0035101C" w:rsidRPr="006C62D7" w:rsidRDefault="0035101C" w:rsidP="002F1DA7">
      <w:pPr>
        <w:pStyle w:val="Textpoznpodarou"/>
        <w:rPr>
          <w:rStyle w:val="Znakapoznpodarou"/>
          <w:rFonts w:ascii="Calibri Light" w:hAnsi="Calibri Light"/>
          <w:sz w:val="18"/>
          <w:szCs w:val="18"/>
          <w:vertAlign w:val="baseline"/>
        </w:rPr>
      </w:pPr>
      <w:r>
        <w:rPr>
          <w:rStyle w:val="Znakapoznpodarou"/>
        </w:rPr>
        <w:footnoteRef/>
      </w:r>
      <w:r w:rsidRPr="006C62D7">
        <w:rPr>
          <w:rStyle w:val="Znakapoznpodarou"/>
        </w:rPr>
        <w:t xml:space="preserve"> </w:t>
      </w:r>
      <w:r w:rsidRPr="006C62D7">
        <w:rPr>
          <w:rStyle w:val="Znakapoznpodarou"/>
          <w:rFonts w:ascii="Calibri Light" w:hAnsi="Calibri Light"/>
          <w:sz w:val="18"/>
          <w:szCs w:val="18"/>
          <w:vertAlign w:val="baseline"/>
        </w:rPr>
        <w:t>Dostupné z: http://www.utb.cz/ft/o-fakulte/vyrocni-zpravy</w:t>
      </w:r>
    </w:p>
  </w:footnote>
  <w:footnote w:id="36">
    <w:p w14:paraId="0CA982F1" w14:textId="04A958E4" w:rsidR="0035101C" w:rsidRPr="000700C8" w:rsidRDefault="0035101C">
      <w:pPr>
        <w:pStyle w:val="Textpoznpodarou"/>
        <w:rPr>
          <w:rFonts w:ascii="Calibri Light" w:hAnsi="Calibri Light"/>
          <w:sz w:val="18"/>
          <w:szCs w:val="18"/>
        </w:rPr>
      </w:pPr>
      <w:r w:rsidRPr="006C62D7">
        <w:rPr>
          <w:rStyle w:val="Znakapoznpodarou"/>
        </w:rPr>
        <w:footnoteRef/>
      </w:r>
      <w:r w:rsidRPr="000B2026">
        <w:rPr>
          <w:rStyle w:val="Znakapoznpodarou"/>
        </w:rPr>
        <w:t xml:space="preserve"> </w:t>
      </w:r>
      <w:r w:rsidRPr="000B2026">
        <w:rPr>
          <w:rStyle w:val="Znakapoznpodarou"/>
          <w:rFonts w:ascii="Calibri Light" w:hAnsi="Calibri Light"/>
          <w:sz w:val="18"/>
          <w:szCs w:val="18"/>
          <w:vertAlign w:val="baseline"/>
        </w:rPr>
        <w:t xml:space="preserve">Dostupné z: </w:t>
      </w:r>
      <w:r w:rsidR="002F1DA7" w:rsidRPr="000B2026">
        <w:rPr>
          <w:rStyle w:val="Znakapoznpodarou"/>
          <w:rFonts w:ascii="Calibri Light" w:hAnsi="Calibri Light"/>
          <w:sz w:val="18"/>
          <w:szCs w:val="18"/>
          <w:vertAlign w:val="baseline"/>
        </w:rPr>
        <w:t>http://www.utb.cz/ft/struktura/xxx</w:t>
      </w:r>
    </w:p>
  </w:footnote>
  <w:footnote w:id="37">
    <w:p w14:paraId="07C33548" w14:textId="42FCF726" w:rsidR="0035101C" w:rsidRDefault="0035101C">
      <w:pPr>
        <w:pStyle w:val="Textpoznpodarou"/>
      </w:pPr>
      <w:r>
        <w:rPr>
          <w:rStyle w:val="Znakapoznpodarou"/>
        </w:rPr>
        <w:footnoteRef/>
      </w:r>
      <w:r>
        <w:t xml:space="preserve"> </w:t>
      </w:r>
      <w:r w:rsidRPr="00683429">
        <w:rPr>
          <w:rFonts w:ascii="Calibri Light" w:hAnsi="Calibri Light"/>
          <w:sz w:val="18"/>
          <w:szCs w:val="18"/>
        </w:rPr>
        <w:t>Dostupné z: http://www.msmt.cz/vyzkum-a-vyvoj-2/zakon-c-111-1998-sb-o-vysokych-skolach</w:t>
      </w:r>
    </w:p>
  </w:footnote>
  <w:footnote w:id="38">
    <w:p w14:paraId="022FAC87" w14:textId="57C9E19D" w:rsidR="0035101C" w:rsidRDefault="0035101C">
      <w:pPr>
        <w:pStyle w:val="Textpoznpodarou"/>
      </w:pPr>
      <w:r>
        <w:rPr>
          <w:rStyle w:val="Znakapoznpodarou"/>
        </w:rPr>
        <w:footnoteRef/>
      </w:r>
      <w:r>
        <w:t xml:space="preserve"> </w:t>
      </w:r>
      <w:r w:rsidRPr="005962B5">
        <w:rPr>
          <w:rFonts w:ascii="Calibri Light" w:hAnsi="Calibri Light"/>
          <w:sz w:val="18"/>
          <w:szCs w:val="18"/>
        </w:rPr>
        <w:t>Dostupné z: http://www.utb.cz/o-univerzite/vnitrni-predpisy</w:t>
      </w:r>
    </w:p>
  </w:footnote>
  <w:footnote w:id="39">
    <w:p w14:paraId="5CE1A426" w14:textId="65BC3385" w:rsidR="00FD52DC" w:rsidRDefault="00FD52DC">
      <w:pPr>
        <w:pStyle w:val="Textpoznpodarou"/>
      </w:pPr>
      <w:ins w:id="22" w:author="Simona Mrkvičková" w:date="2018-04-13T15:05:00Z">
        <w:r>
          <w:rPr>
            <w:rStyle w:val="Znakapoznpodarou"/>
          </w:rPr>
          <w:footnoteRef/>
        </w:r>
        <w:r>
          <w:t xml:space="preserve"> </w:t>
        </w:r>
      </w:ins>
      <w:ins w:id="23" w:author="Simona Mrkvičková" w:date="2018-04-13T15:06:00Z">
        <w:r w:rsidRPr="00EC1EB7">
          <w:rPr>
            <w:rFonts w:ascii="Calibri Light" w:hAnsi="Calibri Light"/>
            <w:sz w:val="18"/>
            <w:szCs w:val="18"/>
          </w:rPr>
          <w:t>Dostupné z: http://www.utb.cz/ft/o-fakulte/pokyny-dekana</w:t>
        </w:r>
      </w:ins>
    </w:p>
  </w:footnote>
  <w:footnote w:id="40">
    <w:p w14:paraId="618395DF" w14:textId="1B24D677" w:rsidR="0035101C" w:rsidRDefault="0035101C">
      <w:pPr>
        <w:pStyle w:val="Textpoznpodarou"/>
      </w:pPr>
      <w:r>
        <w:rPr>
          <w:rStyle w:val="Znakapoznpodarou"/>
        </w:rPr>
        <w:footnoteRef/>
      </w:r>
      <w:r>
        <w:t xml:space="preserve"> </w:t>
      </w:r>
      <w:r w:rsidRPr="007D7B53">
        <w:rPr>
          <w:rFonts w:ascii="Calibri Light" w:hAnsi="Calibri Light"/>
          <w:sz w:val="18"/>
          <w:szCs w:val="18"/>
        </w:rPr>
        <w:t>Dostupné z: http://www.utb.cz/file/36259/</w:t>
      </w:r>
    </w:p>
  </w:footnote>
  <w:footnote w:id="41">
    <w:p w14:paraId="4FE73CC2" w14:textId="4026FBC7" w:rsidR="0035101C" w:rsidRDefault="0035101C">
      <w:pPr>
        <w:pStyle w:val="Textpoznpodarou"/>
      </w:pPr>
      <w:r>
        <w:rPr>
          <w:rStyle w:val="Znakapoznpodarou"/>
        </w:rPr>
        <w:footnoteRef/>
      </w:r>
      <w:r>
        <w:t xml:space="preserve"> </w:t>
      </w:r>
      <w:r w:rsidRPr="007D7B53">
        <w:rPr>
          <w:rFonts w:ascii="Calibri Light" w:hAnsi="Calibri Light"/>
          <w:sz w:val="18"/>
          <w:szCs w:val="18"/>
        </w:rPr>
        <w:t>Dostupné z: http://www.utb.cz/o-univerzite/vnitrni-predpisy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35101C" w:rsidRDefault="0035101C" w:rsidP="00A867F4">
    <w:pPr>
      <w:pStyle w:val="Zhlav"/>
      <w:jc w:val="center"/>
    </w:pPr>
  </w:p>
  <w:p w14:paraId="2108C60D" w14:textId="2493B0C6" w:rsidR="0035101C" w:rsidRPr="00A867F4" w:rsidRDefault="0035101C" w:rsidP="00A867F4">
    <w:pPr>
      <w:pStyle w:val="Zhlav"/>
      <w:jc w:val="center"/>
    </w:pPr>
    <w:r w:rsidRPr="00A867F4">
      <w:t>Univerzita Tomáše Bati ve Zlíně, Fakulta technologická</w:t>
    </w:r>
  </w:p>
  <w:p w14:paraId="68A2A5BB" w14:textId="253740F3" w:rsidR="0035101C" w:rsidRPr="00A867F4" w:rsidRDefault="0035101C" w:rsidP="00A867F4">
    <w:pPr>
      <w:tabs>
        <w:tab w:val="center" w:pos="4536"/>
        <w:tab w:val="right" w:pos="9072"/>
      </w:tabs>
      <w:spacing w:after="0" w:line="240" w:lineRule="auto"/>
    </w:pPr>
    <w:r w:rsidRPr="00A867F4">
      <w:tab/>
      <w:t xml:space="preserve">SP: </w:t>
    </w:r>
    <w:r w:rsidR="00B556F0">
      <w:t>Výrobní inženýrství</w:t>
    </w:r>
  </w:p>
  <w:p w14:paraId="476CB1D1" w14:textId="074419B3" w:rsidR="0035101C" w:rsidRDefault="0035101C">
    <w:pPr>
      <w:pStyle w:val="Zhlav"/>
    </w:pPr>
  </w:p>
  <w:p w14:paraId="0AE8C241" w14:textId="77777777" w:rsidR="0035101C" w:rsidRDefault="003510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35101C" w:rsidRDefault="0035101C">
    <w:pPr>
      <w:pStyle w:val="Zhlav"/>
    </w:pPr>
  </w:p>
  <w:p w14:paraId="2F786147" w14:textId="5389C7E0" w:rsidR="0035101C" w:rsidRDefault="003510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a Mrkvičková">
    <w15:presenceInfo w15:providerId="None" w15:userId="Simona Mrkvič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6"/>
    <w:rsid w:val="0001577C"/>
    <w:rsid w:val="00035992"/>
    <w:rsid w:val="00040D83"/>
    <w:rsid w:val="00042DE1"/>
    <w:rsid w:val="00051BFB"/>
    <w:rsid w:val="00062667"/>
    <w:rsid w:val="000700C8"/>
    <w:rsid w:val="000736B6"/>
    <w:rsid w:val="0007448D"/>
    <w:rsid w:val="000855AE"/>
    <w:rsid w:val="00095B02"/>
    <w:rsid w:val="000B2026"/>
    <w:rsid w:val="000B3D78"/>
    <w:rsid w:val="000B70F7"/>
    <w:rsid w:val="000C649E"/>
    <w:rsid w:val="000C769D"/>
    <w:rsid w:val="000E47E1"/>
    <w:rsid w:val="000E57AD"/>
    <w:rsid w:val="00114732"/>
    <w:rsid w:val="00155275"/>
    <w:rsid w:val="0015544C"/>
    <w:rsid w:val="00175912"/>
    <w:rsid w:val="0019620C"/>
    <w:rsid w:val="001A34E6"/>
    <w:rsid w:val="001C0573"/>
    <w:rsid w:val="001D00DD"/>
    <w:rsid w:val="001E2D66"/>
    <w:rsid w:val="00201155"/>
    <w:rsid w:val="00204A53"/>
    <w:rsid w:val="002072F7"/>
    <w:rsid w:val="00217502"/>
    <w:rsid w:val="0022507B"/>
    <w:rsid w:val="00232E9B"/>
    <w:rsid w:val="00263DD3"/>
    <w:rsid w:val="0027053B"/>
    <w:rsid w:val="00290BED"/>
    <w:rsid w:val="002A67A5"/>
    <w:rsid w:val="002B0504"/>
    <w:rsid w:val="002D6C23"/>
    <w:rsid w:val="002F1D94"/>
    <w:rsid w:val="002F1DA7"/>
    <w:rsid w:val="00320E00"/>
    <w:rsid w:val="00333256"/>
    <w:rsid w:val="00341363"/>
    <w:rsid w:val="0035101C"/>
    <w:rsid w:val="00373341"/>
    <w:rsid w:val="00373E95"/>
    <w:rsid w:val="00376A31"/>
    <w:rsid w:val="00395B54"/>
    <w:rsid w:val="003A2D99"/>
    <w:rsid w:val="003B141A"/>
    <w:rsid w:val="003B6392"/>
    <w:rsid w:val="003B7B25"/>
    <w:rsid w:val="003C229F"/>
    <w:rsid w:val="003D1DCB"/>
    <w:rsid w:val="003D3986"/>
    <w:rsid w:val="003F1603"/>
    <w:rsid w:val="003F21E3"/>
    <w:rsid w:val="003F28CC"/>
    <w:rsid w:val="00430267"/>
    <w:rsid w:val="00434076"/>
    <w:rsid w:val="0045002D"/>
    <w:rsid w:val="0046352F"/>
    <w:rsid w:val="00464956"/>
    <w:rsid w:val="0047569A"/>
    <w:rsid w:val="004866D3"/>
    <w:rsid w:val="0049051C"/>
    <w:rsid w:val="00493DAD"/>
    <w:rsid w:val="004B7C7C"/>
    <w:rsid w:val="004C7D03"/>
    <w:rsid w:val="004D3F0F"/>
    <w:rsid w:val="004E64C0"/>
    <w:rsid w:val="004F1106"/>
    <w:rsid w:val="004F3AD7"/>
    <w:rsid w:val="0051447F"/>
    <w:rsid w:val="00527ED7"/>
    <w:rsid w:val="00532DCB"/>
    <w:rsid w:val="0053658B"/>
    <w:rsid w:val="0054435B"/>
    <w:rsid w:val="00544CBB"/>
    <w:rsid w:val="00561085"/>
    <w:rsid w:val="00571261"/>
    <w:rsid w:val="00583C44"/>
    <w:rsid w:val="00594C51"/>
    <w:rsid w:val="0059597B"/>
    <w:rsid w:val="005962B5"/>
    <w:rsid w:val="005B3EFA"/>
    <w:rsid w:val="005B6D5A"/>
    <w:rsid w:val="005C1A8B"/>
    <w:rsid w:val="005D3993"/>
    <w:rsid w:val="005F3063"/>
    <w:rsid w:val="00616A19"/>
    <w:rsid w:val="00647634"/>
    <w:rsid w:val="006503D2"/>
    <w:rsid w:val="00650764"/>
    <w:rsid w:val="00651712"/>
    <w:rsid w:val="00652CD2"/>
    <w:rsid w:val="00657246"/>
    <w:rsid w:val="006675DD"/>
    <w:rsid w:val="00674E5F"/>
    <w:rsid w:val="0068338A"/>
    <w:rsid w:val="00683429"/>
    <w:rsid w:val="006A1ADC"/>
    <w:rsid w:val="006A3DE4"/>
    <w:rsid w:val="006C1F23"/>
    <w:rsid w:val="006C62D7"/>
    <w:rsid w:val="006E0E49"/>
    <w:rsid w:val="006E4C84"/>
    <w:rsid w:val="006F7B4D"/>
    <w:rsid w:val="007041D6"/>
    <w:rsid w:val="00705C05"/>
    <w:rsid w:val="00745E75"/>
    <w:rsid w:val="007673BA"/>
    <w:rsid w:val="007773ED"/>
    <w:rsid w:val="00793146"/>
    <w:rsid w:val="007B69BE"/>
    <w:rsid w:val="007D7B53"/>
    <w:rsid w:val="007F3B05"/>
    <w:rsid w:val="00801E4E"/>
    <w:rsid w:val="00802C11"/>
    <w:rsid w:val="00804B03"/>
    <w:rsid w:val="00831BC2"/>
    <w:rsid w:val="00842AFF"/>
    <w:rsid w:val="00845913"/>
    <w:rsid w:val="008624B2"/>
    <w:rsid w:val="00880D45"/>
    <w:rsid w:val="00883558"/>
    <w:rsid w:val="008848E6"/>
    <w:rsid w:val="008B67F8"/>
    <w:rsid w:val="008E0A07"/>
    <w:rsid w:val="008E10F9"/>
    <w:rsid w:val="008E3A0D"/>
    <w:rsid w:val="008E4271"/>
    <w:rsid w:val="00921943"/>
    <w:rsid w:val="0094480C"/>
    <w:rsid w:val="00951E0B"/>
    <w:rsid w:val="0096733B"/>
    <w:rsid w:val="0097571F"/>
    <w:rsid w:val="009848FA"/>
    <w:rsid w:val="0098539D"/>
    <w:rsid w:val="009A4F9D"/>
    <w:rsid w:val="009C728F"/>
    <w:rsid w:val="009D7F29"/>
    <w:rsid w:val="009E065E"/>
    <w:rsid w:val="009E517D"/>
    <w:rsid w:val="009E7FDF"/>
    <w:rsid w:val="00A03D9E"/>
    <w:rsid w:val="00A7018B"/>
    <w:rsid w:val="00A75026"/>
    <w:rsid w:val="00A867F4"/>
    <w:rsid w:val="00AA1B9B"/>
    <w:rsid w:val="00AB14A1"/>
    <w:rsid w:val="00AD1FAB"/>
    <w:rsid w:val="00AE72A3"/>
    <w:rsid w:val="00B14704"/>
    <w:rsid w:val="00B2377F"/>
    <w:rsid w:val="00B25E8D"/>
    <w:rsid w:val="00B379C9"/>
    <w:rsid w:val="00B41573"/>
    <w:rsid w:val="00B43114"/>
    <w:rsid w:val="00B556F0"/>
    <w:rsid w:val="00B55B7A"/>
    <w:rsid w:val="00B67059"/>
    <w:rsid w:val="00B957D6"/>
    <w:rsid w:val="00BA37DF"/>
    <w:rsid w:val="00BA4FF0"/>
    <w:rsid w:val="00BA614B"/>
    <w:rsid w:val="00BC1A70"/>
    <w:rsid w:val="00BD69F1"/>
    <w:rsid w:val="00BD7405"/>
    <w:rsid w:val="00BF39C3"/>
    <w:rsid w:val="00BF67DE"/>
    <w:rsid w:val="00BF7F1D"/>
    <w:rsid w:val="00C110FA"/>
    <w:rsid w:val="00C14C43"/>
    <w:rsid w:val="00C210B8"/>
    <w:rsid w:val="00C24C51"/>
    <w:rsid w:val="00C355A6"/>
    <w:rsid w:val="00C42AFC"/>
    <w:rsid w:val="00C44653"/>
    <w:rsid w:val="00C51A6B"/>
    <w:rsid w:val="00C64F4A"/>
    <w:rsid w:val="00C67EC0"/>
    <w:rsid w:val="00C80B17"/>
    <w:rsid w:val="00C905C1"/>
    <w:rsid w:val="00CC7381"/>
    <w:rsid w:val="00CE62FD"/>
    <w:rsid w:val="00CE7309"/>
    <w:rsid w:val="00D016F2"/>
    <w:rsid w:val="00D04C5F"/>
    <w:rsid w:val="00D13B50"/>
    <w:rsid w:val="00D243DB"/>
    <w:rsid w:val="00D26315"/>
    <w:rsid w:val="00D570C5"/>
    <w:rsid w:val="00D669D5"/>
    <w:rsid w:val="00D67F59"/>
    <w:rsid w:val="00D740FE"/>
    <w:rsid w:val="00D82E23"/>
    <w:rsid w:val="00DA6089"/>
    <w:rsid w:val="00DC6B1E"/>
    <w:rsid w:val="00DC6D1E"/>
    <w:rsid w:val="00DD0ED3"/>
    <w:rsid w:val="00DD47C5"/>
    <w:rsid w:val="00DF477C"/>
    <w:rsid w:val="00DF61BC"/>
    <w:rsid w:val="00E07921"/>
    <w:rsid w:val="00E13F7B"/>
    <w:rsid w:val="00E15EBC"/>
    <w:rsid w:val="00E25EE3"/>
    <w:rsid w:val="00E34889"/>
    <w:rsid w:val="00E70E42"/>
    <w:rsid w:val="00E7215E"/>
    <w:rsid w:val="00EB30C1"/>
    <w:rsid w:val="00EC1EB7"/>
    <w:rsid w:val="00ED2A7F"/>
    <w:rsid w:val="00ED6244"/>
    <w:rsid w:val="00ED6CBF"/>
    <w:rsid w:val="00EF27A8"/>
    <w:rsid w:val="00F1619A"/>
    <w:rsid w:val="00F319E6"/>
    <w:rsid w:val="00F356C7"/>
    <w:rsid w:val="00F44C18"/>
    <w:rsid w:val="00F5226A"/>
    <w:rsid w:val="00F67F56"/>
    <w:rsid w:val="00F852B1"/>
    <w:rsid w:val="00FB7418"/>
    <w:rsid w:val="00FC6652"/>
    <w:rsid w:val="00FD0189"/>
    <w:rsid w:val="00FD52DC"/>
    <w:rsid w:val="00FD55FA"/>
    <w:rsid w:val="00FD5A7A"/>
    <w:rsid w:val="00FD677A"/>
    <w:rsid w:val="00FE5712"/>
    <w:rsid w:val="00FE7CAD"/>
    <w:rsid w:val="00FF2E74"/>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6D6D3303-5161-402A-95F6-021BF93FD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portal.k.utb.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0CB566-7EC6-42FF-B65A-5030A5A94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6722</Words>
  <Characters>39664</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FT UTB</Company>
  <LinksUpToDate>false</LinksUpToDate>
  <CharactersWithSpaces>46294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Simona Mrkvičková</cp:lastModifiedBy>
  <cp:revision>2</cp:revision>
  <cp:lastPrinted>2018-01-05T14:40:00Z</cp:lastPrinted>
  <dcterms:created xsi:type="dcterms:W3CDTF">2018-04-13T17:16:00Z</dcterms:created>
  <dcterms:modified xsi:type="dcterms:W3CDTF">2018-04-13T17:16:00Z</dcterms:modified>
</cp:coreProperties>
</file>